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D149BD" w:rsidRDefault="00D149BD" w:rsidP="008651FD">
      <w:pPr>
        <w:shd w:val="clear" w:color="auto" w:fill="D9D9D9" w:themeFill="background1" w:themeFillShade="D9"/>
        <w:spacing w:after="0" w:line="240" w:lineRule="auto"/>
        <w:contextualSpacing/>
        <w:rPr>
          <w:rFonts w:cs="Arial"/>
          <w:b/>
          <w:sz w:val="40"/>
          <w:szCs w:val="40"/>
          <w:lang w:val="es-ES" w:eastAsia="es-ES"/>
        </w:rPr>
      </w:pPr>
      <w:r w:rsidRPr="00D149BD">
        <w:rPr>
          <w:rFonts w:cs="Arial"/>
          <w:b/>
          <w:sz w:val="40"/>
          <w:szCs w:val="40"/>
          <w:lang w:val="es-ES" w:eastAsia="es-ES"/>
        </w:rPr>
        <w:t>AN</w:t>
      </w:r>
      <w:r w:rsidR="008651FD" w:rsidRPr="00D149BD">
        <w:rPr>
          <w:rFonts w:cs="Arial"/>
          <w:b/>
          <w:sz w:val="40"/>
          <w:szCs w:val="40"/>
          <w:lang w:val="es-ES" w:eastAsia="es-ES"/>
        </w:rPr>
        <w:t>EX</w:t>
      </w:r>
      <w:r w:rsidRPr="00D149BD">
        <w:rPr>
          <w:rFonts w:cs="Arial"/>
          <w:b/>
          <w:sz w:val="40"/>
          <w:szCs w:val="40"/>
          <w:lang w:val="es-ES" w:eastAsia="es-ES"/>
        </w:rPr>
        <w:t>O</w:t>
      </w:r>
      <w:r w:rsidR="008651FD" w:rsidRPr="00D149BD">
        <w:rPr>
          <w:rFonts w:cs="Arial"/>
          <w:b/>
          <w:sz w:val="40"/>
          <w:szCs w:val="40"/>
          <w:lang w:val="es-ES" w:eastAsia="es-ES"/>
        </w:rPr>
        <w:t xml:space="preserve"> 1</w:t>
      </w:r>
      <w:r w:rsidR="00A6384B" w:rsidRPr="00D149BD">
        <w:rPr>
          <w:rFonts w:cs="Arial"/>
          <w:b/>
          <w:sz w:val="40"/>
          <w:szCs w:val="40"/>
          <w:lang w:val="es-ES" w:eastAsia="es-ES"/>
        </w:rPr>
        <w:t>8</w:t>
      </w:r>
    </w:p>
    <w:p w:rsidR="00973C45" w:rsidRPr="00D149BD" w:rsidRDefault="00D149BD" w:rsidP="008651FD">
      <w:pPr>
        <w:shd w:val="clear" w:color="auto" w:fill="D9D9D9" w:themeFill="background1" w:themeFillShade="D9"/>
        <w:spacing w:after="0" w:line="240" w:lineRule="auto"/>
        <w:contextualSpacing/>
        <w:rPr>
          <w:rFonts w:cs="Arial"/>
          <w:b/>
          <w:sz w:val="40"/>
          <w:szCs w:val="40"/>
          <w:lang w:val="es-ES" w:eastAsia="es-ES"/>
        </w:rPr>
      </w:pPr>
      <w:r>
        <w:rPr>
          <w:rFonts w:cs="Arial"/>
          <w:b/>
          <w:sz w:val="40"/>
          <w:szCs w:val="40"/>
          <w:lang w:val="es-ES" w:eastAsia="es-ES"/>
        </w:rPr>
        <w:t>MO</w:t>
      </w:r>
      <w:r w:rsidR="00317239" w:rsidRPr="00D149BD">
        <w:rPr>
          <w:rFonts w:cs="Arial"/>
          <w:b/>
          <w:sz w:val="40"/>
          <w:szCs w:val="40"/>
          <w:lang w:val="es-ES" w:eastAsia="es-ES"/>
        </w:rPr>
        <w:t>DEL</w:t>
      </w:r>
      <w:r w:rsidRPr="00D149BD">
        <w:rPr>
          <w:rFonts w:cs="Arial"/>
          <w:b/>
          <w:sz w:val="40"/>
          <w:szCs w:val="40"/>
          <w:lang w:val="es-ES" w:eastAsia="es-ES"/>
        </w:rPr>
        <w:t>O ACUE</w:t>
      </w:r>
      <w:r w:rsidR="00317239" w:rsidRPr="00D149BD">
        <w:rPr>
          <w:rFonts w:cs="Arial"/>
          <w:b/>
          <w:sz w:val="40"/>
          <w:szCs w:val="40"/>
          <w:lang w:val="es-ES" w:eastAsia="es-ES"/>
        </w:rPr>
        <w:t>RD</w:t>
      </w:r>
      <w:r w:rsidRPr="00D149BD">
        <w:rPr>
          <w:rFonts w:cs="Arial"/>
          <w:b/>
          <w:sz w:val="40"/>
          <w:szCs w:val="40"/>
          <w:lang w:val="es-ES" w:eastAsia="es-ES"/>
        </w:rPr>
        <w:t xml:space="preserve">O ENCARGADO DEL </w:t>
      </w:r>
      <w:r w:rsidR="00317239" w:rsidRPr="00D149BD">
        <w:rPr>
          <w:rFonts w:cs="Arial"/>
          <w:b/>
          <w:sz w:val="40"/>
          <w:szCs w:val="40"/>
          <w:lang w:val="es-ES" w:eastAsia="es-ES"/>
        </w:rPr>
        <w:t>TRA</w:t>
      </w:r>
      <w:r>
        <w:rPr>
          <w:rFonts w:cs="Arial"/>
          <w:b/>
          <w:sz w:val="40"/>
          <w:szCs w:val="40"/>
          <w:lang w:val="es-ES" w:eastAsia="es-ES"/>
        </w:rPr>
        <w:t>TAMI</w:t>
      </w:r>
      <w:r w:rsidRPr="00D149BD">
        <w:rPr>
          <w:rFonts w:cs="Arial"/>
          <w:b/>
          <w:sz w:val="40"/>
          <w:szCs w:val="40"/>
          <w:lang w:val="es-ES" w:eastAsia="es-ES"/>
        </w:rPr>
        <w:t>ENTO DE LOS DATOS PERSONAE</w:t>
      </w:r>
      <w:r w:rsidR="00317239" w:rsidRPr="00D149BD">
        <w:rPr>
          <w:rFonts w:cs="Arial"/>
          <w:b/>
          <w:sz w:val="40"/>
          <w:szCs w:val="40"/>
          <w:lang w:val="es-ES" w:eastAsia="es-ES"/>
        </w:rPr>
        <w:t>S</w:t>
      </w:r>
    </w:p>
    <w:p w:rsidR="005505E3" w:rsidRPr="00D149BD" w:rsidRDefault="005505E3" w:rsidP="005505E3">
      <w:pPr>
        <w:autoSpaceDE w:val="0"/>
        <w:autoSpaceDN w:val="0"/>
        <w:adjustRightInd w:val="0"/>
        <w:spacing w:after="0" w:line="240" w:lineRule="auto"/>
        <w:jc w:val="both"/>
        <w:rPr>
          <w:rFonts w:cs="Arial"/>
          <w:lang w:val="es-ES" w:eastAsia="es-ES"/>
        </w:rPr>
      </w:pPr>
    </w:p>
    <w:p w:rsidR="00C34DC7" w:rsidRPr="008821E2" w:rsidRDefault="00C34DC7" w:rsidP="00C34DC7">
      <w:pPr>
        <w:autoSpaceDE w:val="0"/>
        <w:autoSpaceDN w:val="0"/>
        <w:adjustRightInd w:val="0"/>
        <w:spacing w:after="0" w:line="240" w:lineRule="auto"/>
        <w:jc w:val="both"/>
        <w:rPr>
          <w:rFonts w:ascii="Calibri" w:hAnsi="Calibri" w:cs="Calibri"/>
          <w:b/>
          <w:lang w:val="es-ES"/>
        </w:rPr>
      </w:pPr>
      <w:r w:rsidRPr="008821E2">
        <w:rPr>
          <w:rFonts w:ascii="Calibri" w:hAnsi="Calibri" w:cs="Calibri"/>
          <w:b/>
          <w:lang w:val="es-ES"/>
        </w:rPr>
        <w:t>CS/AH01/1101446911/25/PSS</w:t>
      </w:r>
    </w:p>
    <w:p w:rsidR="008651FD" w:rsidRPr="00D149BD" w:rsidRDefault="008651FD">
      <w:pPr>
        <w:rPr>
          <w:rFonts w:cs="Arial"/>
          <w:lang w:val="es-ES" w:eastAsia="es-ES"/>
        </w:rPr>
      </w:pPr>
    </w:p>
    <w:p w:rsidR="00317239" w:rsidRPr="00D149BD" w:rsidRDefault="00D149BD" w:rsidP="00317239">
      <w:pPr>
        <w:spacing w:after="0" w:line="240" w:lineRule="auto"/>
        <w:jc w:val="both"/>
        <w:rPr>
          <w:rFonts w:ascii="Helvetica" w:hAnsi="Helvetica" w:cs="Helvetica"/>
          <w:bCs/>
          <w:lang w:val="es-ES"/>
        </w:rPr>
      </w:pPr>
      <w:r w:rsidRPr="00D149BD">
        <w:rPr>
          <w:rFonts w:ascii="Helvetica" w:hAnsi="Helvetica" w:cs="Helvetica"/>
          <w:bCs/>
          <w:lang w:val="es-ES"/>
        </w:rPr>
        <w:t xml:space="preserve">El </w:t>
      </w:r>
      <w:r w:rsidR="00317239" w:rsidRPr="00D149BD">
        <w:rPr>
          <w:rFonts w:ascii="Helvetica" w:hAnsi="Helvetica" w:cs="Helvetica"/>
          <w:bCs/>
          <w:lang w:val="es-ES"/>
        </w:rPr>
        <w:t xml:space="preserve">autor </w:t>
      </w:r>
      <w:r w:rsidRPr="00D149BD">
        <w:rPr>
          <w:rFonts w:ascii="Helvetica" w:hAnsi="Helvetica" w:cs="Helvetica"/>
          <w:bCs/>
          <w:lang w:val="es-ES"/>
        </w:rPr>
        <w:t>de este</w:t>
      </w:r>
      <w:r w:rsidR="00317239" w:rsidRPr="00D149BD">
        <w:rPr>
          <w:rFonts w:ascii="Helvetica" w:hAnsi="Helvetica" w:cs="Helvetica"/>
          <w:bCs/>
          <w:lang w:val="es-ES"/>
        </w:rPr>
        <w:t xml:space="preserve"> </w:t>
      </w:r>
      <w:r w:rsidRPr="00D149BD">
        <w:rPr>
          <w:rFonts w:ascii="Helvetica" w:hAnsi="Helvetica" w:cs="Helvetica"/>
          <w:bCs/>
          <w:lang w:val="es-ES"/>
        </w:rPr>
        <w:t>modelo</w:t>
      </w:r>
      <w:r w:rsidR="00317239" w:rsidRPr="00D149BD">
        <w:rPr>
          <w:rFonts w:ascii="Helvetica" w:hAnsi="Helvetica" w:cs="Helvetica"/>
          <w:bCs/>
          <w:lang w:val="es-ES"/>
        </w:rPr>
        <w:t xml:space="preserve"> </w:t>
      </w:r>
      <w:r w:rsidRPr="00D149BD">
        <w:rPr>
          <w:rFonts w:ascii="Helvetica" w:hAnsi="Helvetica" w:cs="Helvetica"/>
          <w:bCs/>
          <w:lang w:val="es-ES"/>
        </w:rPr>
        <w:t>es</w:t>
      </w:r>
      <w:r w:rsidR="00317239" w:rsidRPr="00D149BD">
        <w:rPr>
          <w:rFonts w:ascii="Helvetica" w:hAnsi="Helvetica" w:cs="Helvetica"/>
          <w:bCs/>
          <w:lang w:val="es-ES"/>
        </w:rPr>
        <w:t xml:space="preserve"> l</w:t>
      </w:r>
      <w:r>
        <w:rPr>
          <w:rFonts w:ascii="Helvetica" w:hAnsi="Helvetica" w:cs="Helvetica"/>
          <w:bCs/>
          <w:lang w:val="es-ES"/>
        </w:rPr>
        <w:t>a Oficina del DPD de Salud</w:t>
      </w:r>
      <w:r w:rsidR="00317239" w:rsidRPr="00D149BD">
        <w:rPr>
          <w:rFonts w:ascii="Helvetica" w:hAnsi="Helvetica" w:cs="Helvetica"/>
          <w:bCs/>
          <w:lang w:val="es-ES"/>
        </w:rPr>
        <w:t>.</w:t>
      </w:r>
    </w:p>
    <w:p w:rsidR="00317239" w:rsidRPr="00D149BD" w:rsidRDefault="00317239" w:rsidP="00317239">
      <w:pPr>
        <w:spacing w:after="0" w:line="240" w:lineRule="auto"/>
        <w:jc w:val="both"/>
        <w:rPr>
          <w:rFonts w:ascii="Helvetica" w:hAnsi="Helvetica" w:cs="Helvetica"/>
          <w:bCs/>
          <w:lang w:val="es-ES"/>
        </w:rPr>
      </w:pPr>
    </w:p>
    <w:p w:rsidR="00317239" w:rsidRPr="00D149BD" w:rsidRDefault="00317239" w:rsidP="00317239">
      <w:pPr>
        <w:spacing w:before="240" w:after="360"/>
        <w:jc w:val="both"/>
        <w:rPr>
          <w:rFonts w:cs="Arial"/>
          <w:b/>
          <w:sz w:val="28"/>
          <w:szCs w:val="28"/>
          <w:lang w:val="es-ES"/>
        </w:rPr>
      </w:pPr>
      <w:r w:rsidRPr="00D149BD">
        <w:rPr>
          <w:rFonts w:cs="Arial"/>
          <w:b/>
          <w:sz w:val="28"/>
          <w:szCs w:val="28"/>
          <w:lang w:val="es-ES"/>
        </w:rPr>
        <w:t>INTRODUCCIÓ</w:t>
      </w:r>
      <w:r w:rsidR="00D149BD">
        <w:rPr>
          <w:rFonts w:cs="Arial"/>
          <w:b/>
          <w:sz w:val="28"/>
          <w:szCs w:val="28"/>
          <w:lang w:val="es-ES"/>
        </w:rPr>
        <w:t>N</w:t>
      </w:r>
    </w:p>
    <w:p w:rsidR="00317239" w:rsidRPr="00D149BD" w:rsidRDefault="00317239" w:rsidP="00317239">
      <w:pPr>
        <w:spacing w:after="240"/>
        <w:jc w:val="both"/>
        <w:rPr>
          <w:rFonts w:cs="Arial"/>
          <w:lang w:val="es-ES"/>
        </w:rPr>
      </w:pPr>
      <w:r w:rsidRPr="00D149BD">
        <w:rPr>
          <w:rFonts w:cs="Arial"/>
          <w:lang w:val="es-ES"/>
        </w:rPr>
        <w:t xml:space="preserve">Tal </w:t>
      </w:r>
      <w:r w:rsidR="00D149BD" w:rsidRPr="00D149BD">
        <w:rPr>
          <w:rFonts w:cs="Arial"/>
          <w:lang w:val="es-ES"/>
        </w:rPr>
        <w:t>como</w:t>
      </w:r>
      <w:r w:rsidRPr="00D149BD">
        <w:rPr>
          <w:rFonts w:cs="Arial"/>
          <w:lang w:val="es-ES"/>
        </w:rPr>
        <w:t xml:space="preserve"> s</w:t>
      </w:r>
      <w:r w:rsidR="00D149BD">
        <w:rPr>
          <w:rFonts w:cs="Arial"/>
          <w:lang w:val="es-ES"/>
        </w:rPr>
        <w:t xml:space="preserve">e </w:t>
      </w:r>
      <w:r w:rsidRPr="00D149BD">
        <w:rPr>
          <w:rFonts w:cs="Arial"/>
          <w:lang w:val="es-ES"/>
        </w:rPr>
        <w:t xml:space="preserve">indica en el </w:t>
      </w:r>
      <w:r w:rsidR="00D149BD" w:rsidRPr="00D149BD">
        <w:rPr>
          <w:rFonts w:cs="Arial"/>
          <w:lang w:val="es-ES"/>
        </w:rPr>
        <w:t>documento</w:t>
      </w:r>
      <w:r w:rsidRPr="00D149BD">
        <w:rPr>
          <w:rFonts w:cs="Arial"/>
          <w:lang w:val="es-ES"/>
        </w:rPr>
        <w:t xml:space="preserve"> 8.1 relati</w:t>
      </w:r>
      <w:r w:rsidR="00D149BD">
        <w:rPr>
          <w:rFonts w:cs="Arial"/>
          <w:lang w:val="es-ES"/>
        </w:rPr>
        <w:t>vo</w:t>
      </w:r>
      <w:r w:rsidRPr="00D149BD">
        <w:rPr>
          <w:rFonts w:cs="Arial"/>
          <w:lang w:val="es-ES"/>
        </w:rPr>
        <w:t xml:space="preserve"> a la </w:t>
      </w:r>
      <w:r w:rsidR="006F24F9" w:rsidRPr="00D149BD">
        <w:rPr>
          <w:rFonts w:cs="Arial"/>
          <w:lang w:val="es-ES"/>
        </w:rPr>
        <w:t>determinación</w:t>
      </w:r>
      <w:r w:rsidRPr="00D149BD">
        <w:rPr>
          <w:rFonts w:cs="Arial"/>
          <w:lang w:val="es-ES"/>
        </w:rPr>
        <w:t xml:space="preserve"> del rol de</w:t>
      </w:r>
      <w:r w:rsidR="006F24F9">
        <w:rPr>
          <w:rFonts w:cs="Arial"/>
          <w:lang w:val="es-ES"/>
        </w:rPr>
        <w:t xml:space="preserve"> </w:t>
      </w:r>
      <w:r w:rsidRPr="00D149BD">
        <w:rPr>
          <w:rFonts w:cs="Arial"/>
          <w:lang w:val="es-ES"/>
        </w:rPr>
        <w:t>l</w:t>
      </w:r>
      <w:r w:rsidR="006F24F9">
        <w:rPr>
          <w:rFonts w:cs="Arial"/>
          <w:lang w:val="es-ES"/>
        </w:rPr>
        <w:t>o</w:t>
      </w:r>
      <w:r w:rsidRPr="00D149BD">
        <w:rPr>
          <w:rFonts w:cs="Arial"/>
          <w:lang w:val="es-ES"/>
        </w:rPr>
        <w:t xml:space="preserve">s </w:t>
      </w:r>
      <w:r w:rsidR="006F24F9" w:rsidRPr="00D149BD">
        <w:rPr>
          <w:rFonts w:cs="Arial"/>
          <w:lang w:val="es-ES"/>
        </w:rPr>
        <w:t>participante</w:t>
      </w:r>
      <w:r w:rsidR="006F24F9">
        <w:rPr>
          <w:rFonts w:cs="Arial"/>
          <w:lang w:val="es-ES"/>
        </w:rPr>
        <w:t>s</w:t>
      </w:r>
      <w:r w:rsidRPr="00D149BD">
        <w:rPr>
          <w:rFonts w:cs="Arial"/>
          <w:lang w:val="es-ES"/>
        </w:rPr>
        <w:t xml:space="preserve"> en el </w:t>
      </w:r>
      <w:r w:rsidR="006F24F9" w:rsidRPr="00D149BD">
        <w:rPr>
          <w:rFonts w:cs="Arial"/>
          <w:lang w:val="es-ES"/>
        </w:rPr>
        <w:t>tratamiento</w:t>
      </w:r>
      <w:r w:rsidR="006F24F9">
        <w:rPr>
          <w:rFonts w:cs="Arial"/>
          <w:lang w:val="es-ES"/>
        </w:rPr>
        <w:t xml:space="preserve"> de los datos</w:t>
      </w:r>
      <w:r w:rsidRPr="00D149BD">
        <w:rPr>
          <w:rFonts w:cs="Arial"/>
          <w:lang w:val="es-ES"/>
        </w:rPr>
        <w:t xml:space="preserve">, </w:t>
      </w:r>
      <w:r w:rsidR="006F24F9" w:rsidRPr="00D149BD">
        <w:rPr>
          <w:rFonts w:cs="Arial"/>
          <w:lang w:val="es-ES"/>
        </w:rPr>
        <w:t>podrá</w:t>
      </w:r>
      <w:r w:rsidRPr="00D149BD">
        <w:rPr>
          <w:rFonts w:cs="Arial"/>
          <w:lang w:val="es-ES"/>
        </w:rPr>
        <w:t xml:space="preserve"> actuar com</w:t>
      </w:r>
      <w:r w:rsidR="006F24F9">
        <w:rPr>
          <w:rFonts w:cs="Arial"/>
          <w:lang w:val="es-ES"/>
        </w:rPr>
        <w:t>o</w:t>
      </w:r>
      <w:r w:rsidRPr="00D149BD">
        <w:rPr>
          <w:rFonts w:cs="Arial"/>
          <w:lang w:val="es-ES"/>
        </w:rPr>
        <w:t xml:space="preserve"> encar</w:t>
      </w:r>
      <w:r w:rsidR="006F24F9">
        <w:rPr>
          <w:rFonts w:cs="Arial"/>
          <w:lang w:val="es-ES"/>
        </w:rPr>
        <w:t>gado</w:t>
      </w:r>
      <w:r w:rsidRPr="00D149BD">
        <w:rPr>
          <w:rFonts w:cs="Arial"/>
          <w:lang w:val="es-ES"/>
        </w:rPr>
        <w:t xml:space="preserve"> del </w:t>
      </w:r>
      <w:r w:rsidR="006F24F9" w:rsidRPr="00D149BD">
        <w:rPr>
          <w:rFonts w:cs="Arial"/>
          <w:lang w:val="es-ES"/>
        </w:rPr>
        <w:t>tratamiento</w:t>
      </w:r>
      <w:r w:rsidRPr="00D149BD">
        <w:rPr>
          <w:rFonts w:cs="Arial"/>
          <w:lang w:val="es-ES"/>
        </w:rPr>
        <w:t xml:space="preserve"> </w:t>
      </w:r>
      <w:r w:rsidR="006F24F9">
        <w:rPr>
          <w:rFonts w:cs="Arial"/>
          <w:lang w:val="es-ES"/>
        </w:rPr>
        <w:t>cualquier</w:t>
      </w:r>
      <w:r w:rsidRPr="00D149BD">
        <w:rPr>
          <w:rFonts w:cs="Arial"/>
          <w:lang w:val="es-ES"/>
        </w:rPr>
        <w:t xml:space="preserve"> pers</w:t>
      </w:r>
      <w:r w:rsidR="006F24F9">
        <w:rPr>
          <w:rFonts w:cs="Arial"/>
          <w:lang w:val="es-ES"/>
        </w:rPr>
        <w:t>ona física o jurídica, autoridad pública, serv</w:t>
      </w:r>
      <w:r w:rsidRPr="00D149BD">
        <w:rPr>
          <w:rFonts w:cs="Arial"/>
          <w:lang w:val="es-ES"/>
        </w:rPr>
        <w:t>i</w:t>
      </w:r>
      <w:r w:rsidR="006F24F9">
        <w:rPr>
          <w:rFonts w:cs="Arial"/>
          <w:lang w:val="es-ES"/>
        </w:rPr>
        <w:t>cio u otro</w:t>
      </w:r>
      <w:r w:rsidRPr="00D149BD">
        <w:rPr>
          <w:rFonts w:cs="Arial"/>
          <w:lang w:val="es-ES"/>
        </w:rPr>
        <w:t xml:space="preserve"> </w:t>
      </w:r>
      <w:r w:rsidR="006F24F9" w:rsidRPr="00D149BD">
        <w:rPr>
          <w:rFonts w:cs="Arial"/>
          <w:lang w:val="es-ES"/>
        </w:rPr>
        <w:t>organismo</w:t>
      </w:r>
      <w:r w:rsidR="006F24F9">
        <w:rPr>
          <w:rFonts w:cs="Arial"/>
          <w:lang w:val="es-ES"/>
        </w:rPr>
        <w:t xml:space="preserve"> que trate dato</w:t>
      </w:r>
      <w:r w:rsidRPr="00D149BD">
        <w:rPr>
          <w:rFonts w:cs="Arial"/>
          <w:lang w:val="es-ES"/>
        </w:rPr>
        <w:t xml:space="preserve">s </w:t>
      </w:r>
      <w:r w:rsidR="006F24F9" w:rsidRPr="00D149BD">
        <w:rPr>
          <w:rFonts w:cs="Arial"/>
          <w:lang w:val="es-ES"/>
        </w:rPr>
        <w:t>personales</w:t>
      </w:r>
      <w:r w:rsidR="006F24F9">
        <w:rPr>
          <w:rFonts w:cs="Arial"/>
          <w:lang w:val="es-ES"/>
        </w:rPr>
        <w:t xml:space="preserve"> por cuenta</w:t>
      </w:r>
      <w:r w:rsidRPr="00D149BD">
        <w:rPr>
          <w:rFonts w:cs="Arial"/>
          <w:lang w:val="es-ES"/>
        </w:rPr>
        <w:t xml:space="preserve"> del responsable del </w:t>
      </w:r>
      <w:r w:rsidR="006F24F9" w:rsidRPr="00D149BD">
        <w:rPr>
          <w:rFonts w:cs="Arial"/>
          <w:lang w:val="es-ES"/>
        </w:rPr>
        <w:t>tratamiento</w:t>
      </w:r>
      <w:r w:rsidRPr="00D149BD">
        <w:rPr>
          <w:rFonts w:cs="Arial"/>
          <w:lang w:val="es-ES"/>
        </w:rPr>
        <w:t>.</w:t>
      </w:r>
    </w:p>
    <w:p w:rsidR="00317239" w:rsidRPr="00D149BD" w:rsidRDefault="006F24F9" w:rsidP="00317239">
      <w:pPr>
        <w:jc w:val="both"/>
        <w:rPr>
          <w:rFonts w:cs="Arial"/>
          <w:lang w:val="es-ES"/>
        </w:rPr>
      </w:pPr>
      <w:r>
        <w:rPr>
          <w:rFonts w:cs="Arial"/>
          <w:lang w:val="es-ES"/>
        </w:rPr>
        <w:t>El encargado</w:t>
      </w:r>
      <w:r w:rsidR="00317239" w:rsidRPr="00D149BD">
        <w:rPr>
          <w:rFonts w:cs="Arial"/>
          <w:lang w:val="es-ES"/>
        </w:rPr>
        <w:t xml:space="preserve"> del </w:t>
      </w:r>
      <w:r w:rsidRPr="00D149BD">
        <w:rPr>
          <w:rFonts w:cs="Arial"/>
          <w:lang w:val="es-ES"/>
        </w:rPr>
        <w:t>tratamiento</w:t>
      </w:r>
      <w:r w:rsidR="00317239" w:rsidRPr="00D149BD">
        <w:rPr>
          <w:rFonts w:cs="Arial"/>
          <w:lang w:val="es-ES"/>
        </w:rPr>
        <w:t xml:space="preserve"> </w:t>
      </w:r>
      <w:r>
        <w:rPr>
          <w:rFonts w:cs="Arial"/>
          <w:lang w:val="es-ES"/>
        </w:rPr>
        <w:t>deberá cumplir con la</w:t>
      </w:r>
      <w:r w:rsidR="00317239" w:rsidRPr="00D149BD">
        <w:rPr>
          <w:rFonts w:cs="Arial"/>
          <w:lang w:val="es-ES"/>
        </w:rPr>
        <w:t xml:space="preserve">s </w:t>
      </w:r>
      <w:r w:rsidRPr="00D149BD">
        <w:rPr>
          <w:rFonts w:cs="Arial"/>
          <w:lang w:val="es-ES"/>
        </w:rPr>
        <w:t>obligaciones</w:t>
      </w:r>
      <w:r>
        <w:rPr>
          <w:rFonts w:cs="Arial"/>
          <w:lang w:val="es-ES"/>
        </w:rPr>
        <w:t xml:space="preserve"> siguientes</w:t>
      </w:r>
      <w:r w:rsidR="00317239" w:rsidRPr="00D149BD">
        <w:rPr>
          <w:rFonts w:cs="Arial"/>
          <w:lang w:val="es-ES"/>
        </w:rPr>
        <w:t>:</w:t>
      </w:r>
    </w:p>
    <w:p w:rsidR="00317239" w:rsidRPr="00D149BD" w:rsidRDefault="006F24F9" w:rsidP="00317239">
      <w:pPr>
        <w:pStyle w:val="Pargrafdellista"/>
        <w:numPr>
          <w:ilvl w:val="0"/>
          <w:numId w:val="18"/>
        </w:numPr>
        <w:spacing w:after="0" w:line="240" w:lineRule="auto"/>
        <w:jc w:val="both"/>
        <w:rPr>
          <w:rFonts w:cs="Arial"/>
          <w:lang w:val="es-ES"/>
        </w:rPr>
      </w:pPr>
      <w:r w:rsidRPr="00D149BD">
        <w:rPr>
          <w:rFonts w:cs="Arial"/>
          <w:lang w:val="es-ES"/>
        </w:rPr>
        <w:t>Tratar</w:t>
      </w:r>
      <w:r>
        <w:rPr>
          <w:rFonts w:cs="Arial"/>
          <w:lang w:val="es-ES"/>
        </w:rPr>
        <w:t xml:space="preserve"> los datos ate</w:t>
      </w:r>
      <w:r w:rsidR="00317239" w:rsidRPr="00D149BD">
        <w:rPr>
          <w:rFonts w:cs="Arial"/>
          <w:lang w:val="es-ES"/>
        </w:rPr>
        <w:t>n</w:t>
      </w:r>
      <w:r>
        <w:rPr>
          <w:rFonts w:cs="Arial"/>
          <w:lang w:val="es-ES"/>
        </w:rPr>
        <w:t>diendo a la</w:t>
      </w:r>
      <w:r w:rsidR="00317239" w:rsidRPr="00D149BD">
        <w:rPr>
          <w:rFonts w:cs="Arial"/>
          <w:lang w:val="es-ES"/>
        </w:rPr>
        <w:t xml:space="preserve">s </w:t>
      </w:r>
      <w:r w:rsidRPr="00D149BD">
        <w:rPr>
          <w:rFonts w:cs="Arial"/>
          <w:lang w:val="es-ES"/>
        </w:rPr>
        <w:t>instrucciones</w:t>
      </w:r>
      <w:r w:rsidR="00317239" w:rsidRPr="00D149BD">
        <w:rPr>
          <w:rFonts w:cs="Arial"/>
          <w:lang w:val="es-ES"/>
        </w:rPr>
        <w:t xml:space="preserve"> </w:t>
      </w:r>
      <w:r w:rsidRPr="00D149BD">
        <w:rPr>
          <w:rFonts w:cs="Arial"/>
          <w:lang w:val="es-ES"/>
        </w:rPr>
        <w:t>proporcionadas</w:t>
      </w:r>
      <w:r>
        <w:rPr>
          <w:rFonts w:cs="Arial"/>
          <w:lang w:val="es-ES"/>
        </w:rPr>
        <w:t xml:space="preserve"> por el</w:t>
      </w:r>
      <w:r w:rsidR="00317239" w:rsidRPr="00D149BD">
        <w:rPr>
          <w:rFonts w:cs="Arial"/>
          <w:lang w:val="es-ES"/>
        </w:rPr>
        <w:t xml:space="preserve"> responsable.</w:t>
      </w:r>
    </w:p>
    <w:p w:rsidR="00317239" w:rsidRPr="00D149BD" w:rsidRDefault="006F24F9" w:rsidP="00317239">
      <w:pPr>
        <w:pStyle w:val="Pargrafdellista"/>
        <w:numPr>
          <w:ilvl w:val="0"/>
          <w:numId w:val="18"/>
        </w:numPr>
        <w:spacing w:after="0" w:line="240" w:lineRule="auto"/>
        <w:jc w:val="both"/>
        <w:rPr>
          <w:rFonts w:cs="Arial"/>
          <w:lang w:val="es-ES"/>
        </w:rPr>
      </w:pPr>
      <w:r w:rsidRPr="00D149BD">
        <w:rPr>
          <w:rFonts w:cs="Arial"/>
          <w:lang w:val="es-ES"/>
        </w:rPr>
        <w:t>Ayudar</w:t>
      </w:r>
      <w:r>
        <w:rPr>
          <w:rFonts w:cs="Arial"/>
          <w:lang w:val="es-ES"/>
        </w:rPr>
        <w:t xml:space="preserve"> al responsable mediante la </w:t>
      </w:r>
      <w:r w:rsidRPr="00D149BD">
        <w:rPr>
          <w:rFonts w:cs="Arial"/>
          <w:lang w:val="es-ES"/>
        </w:rPr>
        <w:t>aplicación</w:t>
      </w:r>
      <w:r>
        <w:rPr>
          <w:rFonts w:cs="Arial"/>
          <w:lang w:val="es-ES"/>
        </w:rPr>
        <w:t xml:space="preserve"> de las medidas técnicas y</w:t>
      </w:r>
      <w:r w:rsidR="00317239" w:rsidRPr="00D149BD">
        <w:rPr>
          <w:rFonts w:cs="Arial"/>
          <w:lang w:val="es-ES"/>
        </w:rPr>
        <w:t xml:space="preserve"> </w:t>
      </w:r>
      <w:r w:rsidRPr="00D149BD">
        <w:rPr>
          <w:rFonts w:cs="Arial"/>
          <w:lang w:val="es-ES"/>
        </w:rPr>
        <w:t>organizativas</w:t>
      </w:r>
      <w:r>
        <w:rPr>
          <w:rFonts w:cs="Arial"/>
          <w:lang w:val="es-ES"/>
        </w:rPr>
        <w:t xml:space="preserve"> que se</w:t>
      </w:r>
      <w:r w:rsidR="00317239" w:rsidRPr="00D149BD">
        <w:rPr>
          <w:rFonts w:cs="Arial"/>
          <w:lang w:val="es-ES"/>
        </w:rPr>
        <w:t xml:space="preserve"> </w:t>
      </w:r>
      <w:r w:rsidRPr="00D149BD">
        <w:rPr>
          <w:rFonts w:cs="Arial"/>
          <w:lang w:val="es-ES"/>
        </w:rPr>
        <w:t>consideran</w:t>
      </w:r>
      <w:r w:rsidR="00317239" w:rsidRPr="00D149BD">
        <w:rPr>
          <w:rFonts w:cs="Arial"/>
          <w:lang w:val="es-ES"/>
        </w:rPr>
        <w:t xml:space="preserve"> </w:t>
      </w:r>
      <w:r w:rsidRPr="00D149BD">
        <w:rPr>
          <w:rFonts w:cs="Arial"/>
          <w:lang w:val="es-ES"/>
        </w:rPr>
        <w:t>necesarias</w:t>
      </w:r>
      <w:r w:rsidR="00317239" w:rsidRPr="00D149BD">
        <w:rPr>
          <w:rFonts w:cs="Arial"/>
          <w:lang w:val="es-ES"/>
        </w:rPr>
        <w:t>.</w:t>
      </w:r>
    </w:p>
    <w:p w:rsidR="00317239" w:rsidRPr="00D149BD" w:rsidRDefault="00FB0083" w:rsidP="00317239">
      <w:pPr>
        <w:pStyle w:val="Pargrafdellista"/>
        <w:numPr>
          <w:ilvl w:val="0"/>
          <w:numId w:val="18"/>
        </w:numPr>
        <w:spacing w:after="0" w:line="240" w:lineRule="auto"/>
        <w:jc w:val="both"/>
        <w:rPr>
          <w:rFonts w:cs="Arial"/>
          <w:lang w:val="es-ES"/>
        </w:rPr>
      </w:pPr>
      <w:r w:rsidRPr="00D149BD">
        <w:rPr>
          <w:rFonts w:cs="Arial"/>
          <w:lang w:val="es-ES"/>
        </w:rPr>
        <w:t>Asistir</w:t>
      </w:r>
      <w:r>
        <w:rPr>
          <w:rFonts w:cs="Arial"/>
          <w:lang w:val="es-ES"/>
        </w:rPr>
        <w:t xml:space="preserve"> al responsable para garantizar el cu</w:t>
      </w:r>
      <w:r w:rsidR="00317239" w:rsidRPr="00D149BD">
        <w:rPr>
          <w:rFonts w:cs="Arial"/>
          <w:lang w:val="es-ES"/>
        </w:rPr>
        <w:t>mpliment</w:t>
      </w:r>
      <w:r>
        <w:rPr>
          <w:rFonts w:cs="Arial"/>
          <w:lang w:val="es-ES"/>
        </w:rPr>
        <w:t>o</w:t>
      </w:r>
      <w:r w:rsidR="00317239" w:rsidRPr="00D149BD">
        <w:rPr>
          <w:rFonts w:cs="Arial"/>
          <w:lang w:val="es-ES"/>
        </w:rPr>
        <w:t xml:space="preserve"> en </w:t>
      </w:r>
      <w:r w:rsidRPr="00D149BD">
        <w:rPr>
          <w:rFonts w:cs="Arial"/>
          <w:lang w:val="es-ES"/>
        </w:rPr>
        <w:t>materia</w:t>
      </w:r>
      <w:r w:rsidR="00317239" w:rsidRPr="00D149BD">
        <w:rPr>
          <w:rFonts w:cs="Arial"/>
          <w:lang w:val="es-ES"/>
        </w:rPr>
        <w:t xml:space="preserve"> de segur</w:t>
      </w:r>
      <w:r>
        <w:rPr>
          <w:rFonts w:cs="Arial"/>
          <w:lang w:val="es-ES"/>
        </w:rPr>
        <w:t>idad</w:t>
      </w:r>
      <w:r w:rsidR="00317239" w:rsidRPr="00D149BD">
        <w:rPr>
          <w:rFonts w:cs="Arial"/>
          <w:lang w:val="es-ES"/>
        </w:rPr>
        <w:t xml:space="preserve"> del </w:t>
      </w:r>
      <w:r w:rsidRPr="00D149BD">
        <w:rPr>
          <w:rFonts w:cs="Arial"/>
          <w:lang w:val="es-ES"/>
        </w:rPr>
        <w:t>tratamiento</w:t>
      </w:r>
      <w:r w:rsidR="00317239" w:rsidRPr="00D149BD">
        <w:rPr>
          <w:rFonts w:cs="Arial"/>
          <w:lang w:val="es-ES"/>
        </w:rPr>
        <w:t xml:space="preserve">, </w:t>
      </w:r>
      <w:r w:rsidRPr="00D149BD">
        <w:rPr>
          <w:rFonts w:cs="Arial"/>
          <w:lang w:val="es-ES"/>
        </w:rPr>
        <w:t>notificación</w:t>
      </w:r>
      <w:r w:rsidR="00317239" w:rsidRPr="00D149BD">
        <w:rPr>
          <w:rFonts w:cs="Arial"/>
          <w:lang w:val="es-ES"/>
        </w:rPr>
        <w:t xml:space="preserve"> de </w:t>
      </w:r>
      <w:r w:rsidRPr="00D149BD">
        <w:rPr>
          <w:rFonts w:cs="Arial"/>
          <w:lang w:val="es-ES"/>
        </w:rPr>
        <w:t>violaciones</w:t>
      </w:r>
      <w:r>
        <w:rPr>
          <w:rFonts w:cs="Arial"/>
          <w:lang w:val="es-ES"/>
        </w:rPr>
        <w:t xml:space="preserve"> de seguridad</w:t>
      </w:r>
      <w:r w:rsidR="00317239" w:rsidRPr="00D149BD">
        <w:rPr>
          <w:rFonts w:cs="Arial"/>
          <w:lang w:val="es-ES"/>
        </w:rPr>
        <w:t xml:space="preserve"> o </w:t>
      </w:r>
      <w:r w:rsidRPr="00D149BD">
        <w:rPr>
          <w:rFonts w:cs="Arial"/>
          <w:lang w:val="es-ES"/>
        </w:rPr>
        <w:t>realización</w:t>
      </w:r>
      <w:r>
        <w:rPr>
          <w:rFonts w:cs="Arial"/>
          <w:lang w:val="es-ES"/>
        </w:rPr>
        <w:t xml:space="preserve"> de e</w:t>
      </w:r>
      <w:r w:rsidR="00317239" w:rsidRPr="00D149BD">
        <w:rPr>
          <w:rFonts w:cs="Arial"/>
          <w:lang w:val="es-ES"/>
        </w:rPr>
        <w:t>valuacion</w:t>
      </w:r>
      <w:r>
        <w:rPr>
          <w:rFonts w:cs="Arial"/>
          <w:lang w:val="es-ES"/>
        </w:rPr>
        <w:t>es de impacto</w:t>
      </w:r>
      <w:r w:rsidR="00317239" w:rsidRPr="00D149BD">
        <w:rPr>
          <w:rFonts w:cs="Arial"/>
          <w:lang w:val="es-ES"/>
        </w:rPr>
        <w:t>.</w:t>
      </w:r>
    </w:p>
    <w:p w:rsidR="00317239" w:rsidRPr="00D149BD" w:rsidRDefault="00FB0083" w:rsidP="00317239">
      <w:pPr>
        <w:pStyle w:val="Pargrafdellista"/>
        <w:numPr>
          <w:ilvl w:val="0"/>
          <w:numId w:val="18"/>
        </w:numPr>
        <w:spacing w:after="0" w:line="240" w:lineRule="auto"/>
        <w:jc w:val="both"/>
        <w:rPr>
          <w:rFonts w:cs="Arial"/>
          <w:lang w:val="es-ES"/>
        </w:rPr>
      </w:pPr>
      <w:r w:rsidRPr="00D149BD">
        <w:rPr>
          <w:rFonts w:cs="Arial"/>
          <w:lang w:val="es-ES"/>
        </w:rPr>
        <w:t>Podrá</w:t>
      </w:r>
      <w:r w:rsidR="00317239" w:rsidRPr="00D149BD">
        <w:rPr>
          <w:rFonts w:cs="Arial"/>
          <w:lang w:val="es-ES"/>
        </w:rPr>
        <w:t xml:space="preserve"> determinar </w:t>
      </w:r>
      <w:r w:rsidRPr="00D149BD">
        <w:rPr>
          <w:rFonts w:cs="Arial"/>
          <w:lang w:val="es-ES"/>
        </w:rPr>
        <w:t>elementos</w:t>
      </w:r>
      <w:r w:rsidR="00317239" w:rsidRPr="00D149BD">
        <w:rPr>
          <w:rFonts w:cs="Arial"/>
          <w:lang w:val="es-ES"/>
        </w:rPr>
        <w:t xml:space="preserve"> propi</w:t>
      </w:r>
      <w:r>
        <w:rPr>
          <w:rFonts w:cs="Arial"/>
          <w:lang w:val="es-ES"/>
        </w:rPr>
        <w:t>o</w:t>
      </w:r>
      <w:r w:rsidR="00317239" w:rsidRPr="00D149BD">
        <w:rPr>
          <w:rFonts w:cs="Arial"/>
          <w:lang w:val="es-ES"/>
        </w:rPr>
        <w:t xml:space="preserve">s de </w:t>
      </w:r>
      <w:r>
        <w:rPr>
          <w:rFonts w:cs="Arial"/>
          <w:lang w:val="es-ES"/>
        </w:rPr>
        <w:t>su especialidad</w:t>
      </w:r>
      <w:r w:rsidR="00317239" w:rsidRPr="00D149BD">
        <w:rPr>
          <w:rFonts w:cs="Arial"/>
          <w:lang w:val="es-ES"/>
        </w:rPr>
        <w:t xml:space="preserve"> de </w:t>
      </w:r>
      <w:r>
        <w:rPr>
          <w:rFonts w:cs="Arial"/>
          <w:lang w:val="es-ES"/>
        </w:rPr>
        <w:t>tipo esencial</w:t>
      </w:r>
      <w:r w:rsidR="00317239" w:rsidRPr="00D149BD">
        <w:rPr>
          <w:rFonts w:cs="Arial"/>
          <w:lang w:val="es-ES"/>
        </w:rPr>
        <w:t xml:space="preserve"> del </w:t>
      </w:r>
      <w:r w:rsidR="00DC7C70" w:rsidRPr="00D149BD">
        <w:rPr>
          <w:rFonts w:cs="Arial"/>
          <w:lang w:val="es-ES"/>
        </w:rPr>
        <w:t>tratamiento</w:t>
      </w:r>
      <w:r w:rsidR="00317239" w:rsidRPr="00D149BD">
        <w:rPr>
          <w:rFonts w:cs="Arial"/>
          <w:lang w:val="es-ES"/>
        </w:rPr>
        <w:t>.</w:t>
      </w:r>
    </w:p>
    <w:p w:rsidR="00317239" w:rsidRPr="00D149BD" w:rsidRDefault="00DC7C70" w:rsidP="00317239">
      <w:pPr>
        <w:pStyle w:val="Pargrafdellista"/>
        <w:numPr>
          <w:ilvl w:val="0"/>
          <w:numId w:val="18"/>
        </w:numPr>
        <w:spacing w:after="0" w:line="240" w:lineRule="auto"/>
        <w:jc w:val="both"/>
        <w:rPr>
          <w:rFonts w:cs="Arial"/>
          <w:lang w:val="es-ES"/>
        </w:rPr>
      </w:pPr>
      <w:r w:rsidRPr="00D149BD">
        <w:rPr>
          <w:rFonts w:cs="Arial"/>
          <w:lang w:val="es-ES"/>
        </w:rPr>
        <w:t>Podrá</w:t>
      </w:r>
      <w:r w:rsidR="00317239" w:rsidRPr="00D149BD">
        <w:rPr>
          <w:rFonts w:cs="Arial"/>
          <w:lang w:val="es-ES"/>
        </w:rPr>
        <w:t xml:space="preserve"> </w:t>
      </w:r>
      <w:r>
        <w:rPr>
          <w:rFonts w:cs="Arial"/>
          <w:lang w:val="es-ES"/>
        </w:rPr>
        <w:t>delegar algunas tareas, si así lo a</w:t>
      </w:r>
      <w:r w:rsidR="00317239" w:rsidRPr="00D149BD">
        <w:rPr>
          <w:rFonts w:cs="Arial"/>
          <w:lang w:val="es-ES"/>
        </w:rPr>
        <w:t>cepta el responsable.</w:t>
      </w:r>
    </w:p>
    <w:p w:rsidR="00317239" w:rsidRPr="00D149BD" w:rsidRDefault="00DC7C70" w:rsidP="00317239">
      <w:pPr>
        <w:pStyle w:val="Pargrafdellista"/>
        <w:numPr>
          <w:ilvl w:val="0"/>
          <w:numId w:val="18"/>
        </w:numPr>
        <w:spacing w:after="0" w:line="240" w:lineRule="auto"/>
        <w:jc w:val="both"/>
        <w:rPr>
          <w:rFonts w:cs="Arial"/>
          <w:lang w:val="es-ES"/>
        </w:rPr>
      </w:pPr>
      <w:r>
        <w:rPr>
          <w:rFonts w:cs="Arial"/>
          <w:lang w:val="es-ES"/>
        </w:rPr>
        <w:t>Colaborar con</w:t>
      </w:r>
      <w:r w:rsidR="00317239" w:rsidRPr="00D149BD">
        <w:rPr>
          <w:rFonts w:cs="Arial"/>
          <w:lang w:val="es-ES"/>
        </w:rPr>
        <w:t xml:space="preserve"> el responsable.</w:t>
      </w:r>
    </w:p>
    <w:p w:rsidR="00317239" w:rsidRPr="00D149BD" w:rsidRDefault="00317239" w:rsidP="00317239">
      <w:pPr>
        <w:jc w:val="both"/>
        <w:rPr>
          <w:rFonts w:cs="Arial"/>
          <w:lang w:val="es-ES"/>
        </w:rPr>
      </w:pPr>
    </w:p>
    <w:p w:rsidR="00317239" w:rsidRPr="00D149BD" w:rsidRDefault="00DC7C70" w:rsidP="00317239">
      <w:pPr>
        <w:jc w:val="both"/>
        <w:rPr>
          <w:rFonts w:cs="Arial"/>
          <w:lang w:val="es-ES"/>
        </w:rPr>
      </w:pPr>
      <w:r>
        <w:rPr>
          <w:rFonts w:cs="Arial"/>
          <w:lang w:val="es-ES"/>
        </w:rPr>
        <w:t>El acuerdo de encargo</w:t>
      </w:r>
      <w:r w:rsidR="00317239" w:rsidRPr="00D149BD">
        <w:rPr>
          <w:rFonts w:cs="Arial"/>
          <w:lang w:val="es-ES"/>
        </w:rPr>
        <w:t xml:space="preserve"> de </w:t>
      </w:r>
      <w:r w:rsidRPr="00D149BD">
        <w:rPr>
          <w:rFonts w:cs="Arial"/>
          <w:lang w:val="es-ES"/>
        </w:rPr>
        <w:t>tratamiento</w:t>
      </w:r>
      <w:r w:rsidR="00317239" w:rsidRPr="00D149BD">
        <w:rPr>
          <w:rFonts w:cs="Arial"/>
          <w:lang w:val="es-ES"/>
        </w:rPr>
        <w:t xml:space="preserve"> </w:t>
      </w:r>
      <w:r>
        <w:rPr>
          <w:rFonts w:cs="Arial"/>
          <w:lang w:val="es-ES"/>
        </w:rPr>
        <w:t xml:space="preserve">deberá cumplir con el contenido </w:t>
      </w:r>
      <w:r w:rsidRPr="00D149BD">
        <w:rPr>
          <w:rFonts w:cs="Arial"/>
          <w:lang w:val="es-ES"/>
        </w:rPr>
        <w:t>mínimo</w:t>
      </w:r>
      <w:r w:rsidR="00317239" w:rsidRPr="00D149BD">
        <w:rPr>
          <w:rFonts w:cs="Arial"/>
          <w:lang w:val="es-ES"/>
        </w:rPr>
        <w:t xml:space="preserve"> </w:t>
      </w:r>
      <w:r w:rsidRPr="00D149BD">
        <w:rPr>
          <w:rFonts w:cs="Arial"/>
          <w:lang w:val="es-ES"/>
        </w:rPr>
        <w:t>previsto</w:t>
      </w:r>
      <w:r>
        <w:rPr>
          <w:rFonts w:cs="Arial"/>
          <w:lang w:val="es-ES"/>
        </w:rPr>
        <w:t xml:space="preserve"> en el </w:t>
      </w:r>
      <w:r w:rsidR="00317239" w:rsidRPr="00D149BD">
        <w:rPr>
          <w:rFonts w:cs="Arial"/>
          <w:lang w:val="es-ES"/>
        </w:rPr>
        <w:t xml:space="preserve">art. 28 del RGPD, en </w:t>
      </w:r>
      <w:r w:rsidRPr="00D149BD">
        <w:rPr>
          <w:rFonts w:cs="Arial"/>
          <w:lang w:val="es-ES"/>
        </w:rPr>
        <w:t>concreto</w:t>
      </w:r>
      <w:r w:rsidR="00317239" w:rsidRPr="00D149BD">
        <w:rPr>
          <w:rFonts w:cs="Arial"/>
          <w:lang w:val="es-ES"/>
        </w:rPr>
        <w:t xml:space="preserve"> </w:t>
      </w:r>
      <w:r>
        <w:rPr>
          <w:rFonts w:cs="Arial"/>
          <w:lang w:val="es-ES"/>
        </w:rPr>
        <w:t>deberá hacer</w:t>
      </w:r>
      <w:r w:rsidR="00317239" w:rsidRPr="00D149BD">
        <w:rPr>
          <w:rFonts w:cs="Arial"/>
          <w:lang w:val="es-ES"/>
        </w:rPr>
        <w:t xml:space="preserve"> </w:t>
      </w:r>
      <w:r w:rsidRPr="00D149BD">
        <w:rPr>
          <w:rFonts w:cs="Arial"/>
          <w:lang w:val="es-ES"/>
        </w:rPr>
        <w:t>referencia</w:t>
      </w:r>
      <w:r w:rsidR="00317239" w:rsidRPr="00D149BD">
        <w:rPr>
          <w:rFonts w:cs="Arial"/>
          <w:lang w:val="es-ES"/>
        </w:rPr>
        <w:t xml:space="preserve"> a</w:t>
      </w:r>
      <w:r>
        <w:rPr>
          <w:rFonts w:cs="Arial"/>
          <w:lang w:val="es-ES"/>
        </w:rPr>
        <w:t xml:space="preserve"> </w:t>
      </w:r>
      <w:r w:rsidR="00317239" w:rsidRPr="00D149BD">
        <w:rPr>
          <w:rFonts w:cs="Arial"/>
          <w:lang w:val="es-ES"/>
        </w:rPr>
        <w:t>l</w:t>
      </w:r>
      <w:r>
        <w:rPr>
          <w:rFonts w:cs="Arial"/>
          <w:lang w:val="es-ES"/>
        </w:rPr>
        <w:t>o</w:t>
      </w:r>
      <w:r w:rsidR="00317239" w:rsidRPr="00D149BD">
        <w:rPr>
          <w:rFonts w:cs="Arial"/>
          <w:lang w:val="es-ES"/>
        </w:rPr>
        <w:t xml:space="preserve">s </w:t>
      </w:r>
      <w:r w:rsidRPr="00D149BD">
        <w:rPr>
          <w:rFonts w:cs="Arial"/>
          <w:lang w:val="es-ES"/>
        </w:rPr>
        <w:t>aspectos</w:t>
      </w:r>
      <w:r w:rsidR="00317239" w:rsidRPr="00D149BD">
        <w:rPr>
          <w:rFonts w:cs="Arial"/>
          <w:lang w:val="es-ES"/>
        </w:rPr>
        <w:t xml:space="preserve"> s</w:t>
      </w:r>
      <w:r>
        <w:rPr>
          <w:rFonts w:cs="Arial"/>
          <w:lang w:val="es-ES"/>
        </w:rPr>
        <w:t>iguientes</w:t>
      </w:r>
      <w:r w:rsidR="00317239" w:rsidRPr="00D149BD">
        <w:rPr>
          <w:rFonts w:cs="Arial"/>
          <w:lang w:val="es-ES"/>
        </w:rPr>
        <w:t xml:space="preserve">: </w:t>
      </w:r>
    </w:p>
    <w:p w:rsidR="00317239" w:rsidRPr="00D149BD" w:rsidRDefault="00DC7C70" w:rsidP="00317239">
      <w:pPr>
        <w:pStyle w:val="Pargrafdellista"/>
        <w:numPr>
          <w:ilvl w:val="0"/>
          <w:numId w:val="19"/>
        </w:numPr>
        <w:spacing w:after="160"/>
        <w:jc w:val="both"/>
        <w:rPr>
          <w:rFonts w:cs="Arial"/>
          <w:lang w:val="es-ES"/>
        </w:rPr>
      </w:pPr>
      <w:r>
        <w:rPr>
          <w:rFonts w:cs="Arial"/>
          <w:lang w:val="es-ES"/>
        </w:rPr>
        <w:t>Objeto del contrato</w:t>
      </w:r>
    </w:p>
    <w:p w:rsidR="00317239" w:rsidRPr="00D149BD" w:rsidRDefault="00DC7C70" w:rsidP="00317239">
      <w:pPr>
        <w:pStyle w:val="Pargrafdellista"/>
        <w:numPr>
          <w:ilvl w:val="0"/>
          <w:numId w:val="19"/>
        </w:numPr>
        <w:spacing w:after="160"/>
        <w:jc w:val="both"/>
        <w:rPr>
          <w:rFonts w:cs="Arial"/>
          <w:lang w:val="es-ES"/>
        </w:rPr>
      </w:pPr>
      <w:r>
        <w:rPr>
          <w:rFonts w:cs="Arial"/>
          <w:lang w:val="es-ES"/>
        </w:rPr>
        <w:t>Duración</w:t>
      </w:r>
    </w:p>
    <w:p w:rsidR="00317239" w:rsidRPr="00D149BD" w:rsidRDefault="00DC7C70" w:rsidP="00317239">
      <w:pPr>
        <w:pStyle w:val="Pargrafdellista"/>
        <w:numPr>
          <w:ilvl w:val="0"/>
          <w:numId w:val="19"/>
        </w:numPr>
        <w:spacing w:after="160"/>
        <w:jc w:val="both"/>
        <w:rPr>
          <w:rFonts w:cs="Arial"/>
          <w:lang w:val="es-ES"/>
        </w:rPr>
      </w:pPr>
      <w:r>
        <w:rPr>
          <w:rFonts w:cs="Arial"/>
          <w:lang w:val="es-ES"/>
        </w:rPr>
        <w:t>Naturaleza y finalidad</w:t>
      </w:r>
      <w:r w:rsidR="00317239" w:rsidRPr="00D149BD">
        <w:rPr>
          <w:rFonts w:cs="Arial"/>
          <w:lang w:val="es-ES"/>
        </w:rPr>
        <w:t xml:space="preserve"> del </w:t>
      </w:r>
      <w:r w:rsidRPr="00D149BD">
        <w:rPr>
          <w:rFonts w:cs="Arial"/>
          <w:lang w:val="es-ES"/>
        </w:rPr>
        <w:t>tratamiento</w:t>
      </w:r>
    </w:p>
    <w:p w:rsidR="00317239" w:rsidRPr="00D149BD" w:rsidRDefault="00DC7C70" w:rsidP="00317239">
      <w:pPr>
        <w:pStyle w:val="Pargrafdellista"/>
        <w:numPr>
          <w:ilvl w:val="0"/>
          <w:numId w:val="19"/>
        </w:numPr>
        <w:spacing w:after="160"/>
        <w:jc w:val="both"/>
        <w:rPr>
          <w:rFonts w:cs="Arial"/>
          <w:lang w:val="es-ES"/>
        </w:rPr>
      </w:pPr>
      <w:r w:rsidRPr="00D149BD">
        <w:rPr>
          <w:rFonts w:cs="Arial"/>
          <w:lang w:val="es-ES"/>
        </w:rPr>
        <w:t>Tipología</w:t>
      </w:r>
      <w:r>
        <w:rPr>
          <w:rFonts w:cs="Arial"/>
          <w:lang w:val="es-ES"/>
        </w:rPr>
        <w:t xml:space="preserve"> de dato</w:t>
      </w:r>
      <w:r w:rsidR="00317239" w:rsidRPr="00D149BD">
        <w:rPr>
          <w:rFonts w:cs="Arial"/>
          <w:lang w:val="es-ES"/>
        </w:rPr>
        <w:t xml:space="preserve">s </w:t>
      </w:r>
      <w:r w:rsidRPr="00D149BD">
        <w:rPr>
          <w:rFonts w:cs="Arial"/>
          <w:lang w:val="es-ES"/>
        </w:rPr>
        <w:t>personales</w:t>
      </w:r>
      <w:r w:rsidR="00317239" w:rsidRPr="00D149BD">
        <w:rPr>
          <w:rFonts w:cs="Arial"/>
          <w:lang w:val="es-ES"/>
        </w:rPr>
        <w:t xml:space="preserve"> </w:t>
      </w:r>
      <w:r w:rsidRPr="00D149BD">
        <w:rPr>
          <w:rFonts w:cs="Arial"/>
          <w:lang w:val="es-ES"/>
        </w:rPr>
        <w:t>tratados</w:t>
      </w:r>
    </w:p>
    <w:p w:rsidR="00317239" w:rsidRPr="00D149BD" w:rsidRDefault="00DC7C70" w:rsidP="00317239">
      <w:pPr>
        <w:pStyle w:val="Pargrafdellista"/>
        <w:numPr>
          <w:ilvl w:val="0"/>
          <w:numId w:val="19"/>
        </w:numPr>
        <w:spacing w:after="160"/>
        <w:jc w:val="both"/>
        <w:rPr>
          <w:rFonts w:cs="Arial"/>
          <w:lang w:val="es-ES"/>
        </w:rPr>
      </w:pPr>
      <w:r w:rsidRPr="00D149BD">
        <w:rPr>
          <w:rFonts w:cs="Arial"/>
          <w:lang w:val="es-ES"/>
        </w:rPr>
        <w:t>Categorías</w:t>
      </w:r>
      <w:r>
        <w:rPr>
          <w:rFonts w:cs="Arial"/>
          <w:lang w:val="es-ES"/>
        </w:rPr>
        <w:t xml:space="preserve"> de interesado</w:t>
      </w:r>
      <w:r w:rsidR="00317239" w:rsidRPr="00D149BD">
        <w:rPr>
          <w:rFonts w:cs="Arial"/>
          <w:lang w:val="es-ES"/>
        </w:rPr>
        <w:t>s afecta</w:t>
      </w:r>
      <w:r>
        <w:rPr>
          <w:rFonts w:cs="Arial"/>
          <w:lang w:val="es-ES"/>
        </w:rPr>
        <w:t>do</w:t>
      </w:r>
      <w:r w:rsidR="00317239" w:rsidRPr="00D149BD">
        <w:rPr>
          <w:rFonts w:cs="Arial"/>
          <w:lang w:val="es-ES"/>
        </w:rPr>
        <w:t>s</w:t>
      </w:r>
    </w:p>
    <w:p w:rsidR="00317239" w:rsidRPr="00D149BD" w:rsidRDefault="00DC7C70" w:rsidP="00317239">
      <w:pPr>
        <w:pStyle w:val="Pargrafdellista"/>
        <w:numPr>
          <w:ilvl w:val="0"/>
          <w:numId w:val="19"/>
        </w:numPr>
        <w:spacing w:after="160"/>
        <w:jc w:val="both"/>
        <w:rPr>
          <w:rFonts w:cs="Arial"/>
          <w:lang w:val="es-ES"/>
        </w:rPr>
      </w:pPr>
      <w:r w:rsidRPr="00D149BD">
        <w:rPr>
          <w:rFonts w:cs="Arial"/>
          <w:lang w:val="es-ES"/>
        </w:rPr>
        <w:t>Obligaciones</w:t>
      </w:r>
      <w:r>
        <w:rPr>
          <w:rFonts w:cs="Arial"/>
          <w:lang w:val="es-ES"/>
        </w:rPr>
        <w:t xml:space="preserve"> y derecho</w:t>
      </w:r>
      <w:r w:rsidR="00317239" w:rsidRPr="00D149BD">
        <w:rPr>
          <w:rFonts w:cs="Arial"/>
          <w:lang w:val="es-ES"/>
        </w:rPr>
        <w:t>s del responsable</w:t>
      </w:r>
    </w:p>
    <w:p w:rsidR="00317239" w:rsidRPr="00D149BD" w:rsidRDefault="00317239" w:rsidP="00317239">
      <w:pPr>
        <w:pStyle w:val="Pargrafdellista"/>
        <w:rPr>
          <w:rFonts w:cs="Arial"/>
          <w:lang w:val="es-ES"/>
        </w:rPr>
      </w:pPr>
    </w:p>
    <w:p w:rsidR="00317239" w:rsidRPr="00D149BD" w:rsidRDefault="00317239" w:rsidP="00317239">
      <w:pPr>
        <w:jc w:val="both"/>
        <w:rPr>
          <w:rFonts w:cs="Arial"/>
          <w:lang w:val="es-ES"/>
        </w:rPr>
      </w:pPr>
      <w:r w:rsidRPr="00D149BD">
        <w:rPr>
          <w:rFonts w:cs="Arial"/>
          <w:lang w:val="es-ES"/>
        </w:rPr>
        <w:lastRenderedPageBreak/>
        <w:t xml:space="preserve">A </w:t>
      </w:r>
      <w:r w:rsidR="00DC7C70" w:rsidRPr="00D149BD">
        <w:rPr>
          <w:rFonts w:cs="Arial"/>
          <w:lang w:val="es-ES"/>
        </w:rPr>
        <w:t>continuación</w:t>
      </w:r>
      <w:r w:rsidRPr="00D149BD">
        <w:rPr>
          <w:rFonts w:cs="Arial"/>
          <w:lang w:val="es-ES"/>
        </w:rPr>
        <w:t xml:space="preserve">, </w:t>
      </w:r>
      <w:r w:rsidR="00DC7C70">
        <w:rPr>
          <w:rFonts w:cs="Arial"/>
          <w:lang w:val="es-ES"/>
        </w:rPr>
        <w:t xml:space="preserve">se </w:t>
      </w:r>
      <w:r w:rsidRPr="00D149BD">
        <w:rPr>
          <w:rFonts w:cs="Arial"/>
          <w:lang w:val="es-ES"/>
        </w:rPr>
        <w:t xml:space="preserve">adjunta un </w:t>
      </w:r>
      <w:r w:rsidR="00DC7C70" w:rsidRPr="00D149BD">
        <w:rPr>
          <w:rFonts w:cs="Arial"/>
          <w:lang w:val="es-ES"/>
        </w:rPr>
        <w:t>modelo</w:t>
      </w:r>
      <w:r w:rsidR="00DC7C70">
        <w:rPr>
          <w:rFonts w:cs="Arial"/>
          <w:lang w:val="es-ES"/>
        </w:rPr>
        <w:t xml:space="preserve"> de encargo</w:t>
      </w:r>
      <w:r w:rsidRPr="00D149BD">
        <w:rPr>
          <w:rFonts w:cs="Arial"/>
          <w:lang w:val="es-ES"/>
        </w:rPr>
        <w:t xml:space="preserve"> de </w:t>
      </w:r>
      <w:r w:rsidR="00DC7C70" w:rsidRPr="00D149BD">
        <w:rPr>
          <w:rFonts w:cs="Arial"/>
          <w:lang w:val="es-ES"/>
        </w:rPr>
        <w:t>tratamiento</w:t>
      </w:r>
      <w:r w:rsidR="00DC7C70">
        <w:rPr>
          <w:rFonts w:cs="Arial"/>
          <w:lang w:val="es-ES"/>
        </w:rPr>
        <w:t xml:space="preserve"> con</w:t>
      </w:r>
      <w:r w:rsidRPr="00D149BD">
        <w:rPr>
          <w:rFonts w:cs="Arial"/>
          <w:lang w:val="es-ES"/>
        </w:rPr>
        <w:t xml:space="preserve"> </w:t>
      </w:r>
      <w:r w:rsidR="00DC7C70" w:rsidRPr="00D149BD">
        <w:rPr>
          <w:rFonts w:cs="Arial"/>
          <w:lang w:val="es-ES"/>
        </w:rPr>
        <w:t>indicación</w:t>
      </w:r>
      <w:r w:rsidRPr="00D149BD">
        <w:rPr>
          <w:rFonts w:cs="Arial"/>
          <w:lang w:val="es-ES"/>
        </w:rPr>
        <w:t xml:space="preserve"> de</w:t>
      </w:r>
      <w:r w:rsidR="00DC7C70">
        <w:rPr>
          <w:rFonts w:cs="Arial"/>
          <w:lang w:val="es-ES"/>
        </w:rPr>
        <w:t xml:space="preserve"> </w:t>
      </w:r>
      <w:r w:rsidRPr="00D149BD">
        <w:rPr>
          <w:rFonts w:cs="Arial"/>
          <w:lang w:val="es-ES"/>
        </w:rPr>
        <w:t>l</w:t>
      </w:r>
      <w:r w:rsidR="00DC7C70">
        <w:rPr>
          <w:rFonts w:cs="Arial"/>
          <w:lang w:val="es-ES"/>
        </w:rPr>
        <w:t>os contenido</w:t>
      </w:r>
      <w:r w:rsidRPr="00D149BD">
        <w:rPr>
          <w:rFonts w:cs="Arial"/>
          <w:lang w:val="es-ES"/>
        </w:rPr>
        <w:t xml:space="preserve">s </w:t>
      </w:r>
      <w:r w:rsidR="00DC7C70">
        <w:rPr>
          <w:rFonts w:cs="Arial"/>
          <w:lang w:val="es-ES"/>
        </w:rPr>
        <w:t>comentados</w:t>
      </w:r>
      <w:r w:rsidRPr="00D149BD">
        <w:rPr>
          <w:rFonts w:cs="Arial"/>
          <w:lang w:val="es-ES"/>
        </w:rPr>
        <w:t xml:space="preserve"> en les </w:t>
      </w:r>
      <w:r w:rsidR="00DC7C70" w:rsidRPr="00D149BD">
        <w:rPr>
          <w:rFonts w:cs="Arial"/>
          <w:lang w:val="es-ES"/>
        </w:rPr>
        <w:t>líneas</w:t>
      </w:r>
      <w:r w:rsidRPr="00D149BD">
        <w:rPr>
          <w:rFonts w:cs="Arial"/>
          <w:lang w:val="es-ES"/>
        </w:rPr>
        <w:t xml:space="preserve"> </w:t>
      </w:r>
      <w:r w:rsidR="00DC7C70" w:rsidRPr="00D149BD">
        <w:rPr>
          <w:rFonts w:cs="Arial"/>
          <w:lang w:val="es-ES"/>
        </w:rPr>
        <w:t>anteriores</w:t>
      </w:r>
      <w:r w:rsidRPr="00D149BD">
        <w:rPr>
          <w:rFonts w:cs="Arial"/>
          <w:lang w:val="es-ES"/>
        </w:rPr>
        <w:t xml:space="preserve">. </w:t>
      </w:r>
    </w:p>
    <w:p w:rsidR="00317239" w:rsidRPr="00D149BD" w:rsidRDefault="00317239" w:rsidP="00317239">
      <w:pPr>
        <w:jc w:val="both"/>
        <w:rPr>
          <w:rFonts w:cs="Arial"/>
          <w:b/>
          <w:lang w:val="es-ES"/>
        </w:rPr>
      </w:pPr>
    </w:p>
    <w:p w:rsidR="00317239" w:rsidRPr="00D149BD" w:rsidRDefault="00317239" w:rsidP="00317239">
      <w:pPr>
        <w:jc w:val="both"/>
        <w:rPr>
          <w:rFonts w:cs="Arial"/>
          <w:b/>
          <w:lang w:val="es-ES"/>
        </w:rPr>
      </w:pPr>
    </w:p>
    <w:p w:rsidR="00317239" w:rsidRPr="00D149BD" w:rsidRDefault="00317239" w:rsidP="00317239">
      <w:pPr>
        <w:pStyle w:val="DPD1"/>
        <w:numPr>
          <w:ilvl w:val="0"/>
          <w:numId w:val="0"/>
        </w:numPr>
        <w:spacing w:line="276" w:lineRule="auto"/>
        <w:outlineLvl w:val="9"/>
        <w:rPr>
          <w:lang w:val="es-ES"/>
        </w:rPr>
      </w:pPr>
      <w:bookmarkStart w:id="0" w:name="_Toc142036504"/>
    </w:p>
    <w:bookmarkEnd w:id="0"/>
    <w:p w:rsidR="00317239" w:rsidRPr="00D149BD" w:rsidRDefault="00317239">
      <w:pPr>
        <w:rPr>
          <w:rFonts w:eastAsiaTheme="majorEastAsia" w:cs="Arial"/>
          <w:b/>
          <w:iCs/>
          <w:sz w:val="28"/>
          <w:szCs w:val="24"/>
          <w:lang w:val="es-ES"/>
        </w:rPr>
      </w:pPr>
      <w:r w:rsidRPr="00D149BD">
        <w:rPr>
          <w:lang w:val="es-ES"/>
        </w:rPr>
        <w:br w:type="page"/>
      </w:r>
    </w:p>
    <w:p w:rsidR="00317239" w:rsidRPr="004A3E86" w:rsidRDefault="00317239" w:rsidP="00317239">
      <w:pPr>
        <w:pStyle w:val="DPD1"/>
        <w:numPr>
          <w:ilvl w:val="0"/>
          <w:numId w:val="0"/>
        </w:numPr>
        <w:spacing w:after="360" w:line="276" w:lineRule="auto"/>
        <w:ind w:left="357" w:hanging="357"/>
        <w:outlineLvl w:val="9"/>
        <w:rPr>
          <w:lang w:val="es-ES"/>
        </w:rPr>
      </w:pPr>
      <w:r w:rsidRPr="004A3E86">
        <w:rPr>
          <w:lang w:val="es-ES"/>
        </w:rPr>
        <w:lastRenderedPageBreak/>
        <w:t>MODEL</w:t>
      </w:r>
      <w:r w:rsidR="004A3E86" w:rsidRPr="004A3E86">
        <w:rPr>
          <w:lang w:val="es-ES"/>
        </w:rPr>
        <w:t>O DE ACUE</w:t>
      </w:r>
      <w:r w:rsidRPr="004A3E86">
        <w:rPr>
          <w:lang w:val="es-ES"/>
        </w:rPr>
        <w:t>RD</w:t>
      </w:r>
      <w:r w:rsidR="004A3E86" w:rsidRPr="004A3E86">
        <w:rPr>
          <w:lang w:val="es-ES"/>
        </w:rPr>
        <w:t>O DE ENCARGO</w:t>
      </w:r>
      <w:r w:rsidR="00644832">
        <w:rPr>
          <w:lang w:val="es-ES"/>
        </w:rPr>
        <w:t xml:space="preserve"> DE TRA</w:t>
      </w:r>
      <w:r w:rsidRPr="004A3E86">
        <w:rPr>
          <w:lang w:val="es-ES"/>
        </w:rPr>
        <w:t>TAM</w:t>
      </w:r>
      <w:r w:rsidR="00644832">
        <w:rPr>
          <w:lang w:val="es-ES"/>
        </w:rPr>
        <w:t>I</w:t>
      </w:r>
      <w:r w:rsidRPr="004A3E86">
        <w:rPr>
          <w:lang w:val="es-ES"/>
        </w:rPr>
        <w:t>ENT</w:t>
      </w:r>
      <w:r w:rsidR="00644832">
        <w:rPr>
          <w:lang w:val="es-ES"/>
        </w:rPr>
        <w:t>O</w:t>
      </w:r>
    </w:p>
    <w:p w:rsidR="00317239" w:rsidRPr="004A3E86" w:rsidRDefault="00317239" w:rsidP="00317239">
      <w:pPr>
        <w:pStyle w:val="DPD11"/>
        <w:spacing w:line="276" w:lineRule="auto"/>
        <w:rPr>
          <w:lang w:val="es-ES"/>
        </w:rPr>
      </w:pPr>
    </w:p>
    <w:p w:rsidR="00317239" w:rsidRPr="004A3E86" w:rsidRDefault="00317239" w:rsidP="00317239">
      <w:pPr>
        <w:pStyle w:val="DPD11"/>
        <w:spacing w:line="276" w:lineRule="auto"/>
        <w:rPr>
          <w:i/>
          <w:color w:val="4F81BD" w:themeColor="accent1"/>
          <w:sz w:val="24"/>
          <w:szCs w:val="24"/>
          <w:lang w:val="es-ES"/>
        </w:rPr>
      </w:pPr>
      <w:r w:rsidRPr="004A3E86">
        <w:rPr>
          <w:sz w:val="24"/>
          <w:szCs w:val="24"/>
          <w:lang w:val="es-ES"/>
        </w:rPr>
        <w:t>Ac</w:t>
      </w:r>
      <w:r w:rsidR="004A3E86">
        <w:rPr>
          <w:sz w:val="24"/>
          <w:szCs w:val="24"/>
          <w:lang w:val="es-ES"/>
        </w:rPr>
        <w:t>uer</w:t>
      </w:r>
      <w:r w:rsidRPr="004A3E86">
        <w:rPr>
          <w:sz w:val="24"/>
          <w:szCs w:val="24"/>
          <w:lang w:val="es-ES"/>
        </w:rPr>
        <w:t>d</w:t>
      </w:r>
      <w:r w:rsidR="004A3E86">
        <w:rPr>
          <w:sz w:val="24"/>
          <w:szCs w:val="24"/>
          <w:lang w:val="es-ES"/>
        </w:rPr>
        <w:t xml:space="preserve">o de </w:t>
      </w:r>
      <w:r w:rsidRPr="004A3E86">
        <w:rPr>
          <w:sz w:val="24"/>
          <w:szCs w:val="24"/>
          <w:lang w:val="es-ES"/>
        </w:rPr>
        <w:t>enc</w:t>
      </w:r>
      <w:r w:rsidR="004A3E86">
        <w:rPr>
          <w:sz w:val="24"/>
          <w:szCs w:val="24"/>
          <w:lang w:val="es-ES"/>
        </w:rPr>
        <w:t>argo</w:t>
      </w:r>
      <w:r w:rsidRPr="004A3E86">
        <w:rPr>
          <w:sz w:val="24"/>
          <w:szCs w:val="24"/>
          <w:lang w:val="es-ES"/>
        </w:rPr>
        <w:t xml:space="preserve"> de </w:t>
      </w:r>
      <w:r w:rsidR="004A3E86" w:rsidRPr="004A3E86">
        <w:rPr>
          <w:sz w:val="24"/>
          <w:szCs w:val="24"/>
          <w:lang w:val="es-ES"/>
        </w:rPr>
        <w:t>tratamiento</w:t>
      </w:r>
      <w:r w:rsidR="004A3E86">
        <w:rPr>
          <w:sz w:val="24"/>
          <w:szCs w:val="24"/>
          <w:lang w:val="es-ES"/>
        </w:rPr>
        <w:t xml:space="preserve"> de dato</w:t>
      </w:r>
      <w:r w:rsidRPr="004A3E86">
        <w:rPr>
          <w:sz w:val="24"/>
          <w:szCs w:val="24"/>
          <w:lang w:val="es-ES"/>
        </w:rPr>
        <w:t xml:space="preserve">s de </w:t>
      </w:r>
      <w:r w:rsidR="004A3E86" w:rsidRPr="004A3E86">
        <w:rPr>
          <w:sz w:val="24"/>
          <w:szCs w:val="24"/>
          <w:lang w:val="es-ES"/>
        </w:rPr>
        <w:t>carácter</w:t>
      </w:r>
      <w:r w:rsidRPr="004A3E86">
        <w:rPr>
          <w:sz w:val="24"/>
          <w:szCs w:val="24"/>
          <w:lang w:val="es-ES"/>
        </w:rPr>
        <w:t xml:space="preserve"> personal entre _______ i _______ </w:t>
      </w:r>
      <w:r w:rsidRPr="004A3E86">
        <w:rPr>
          <w:i/>
          <w:color w:val="4F81BD" w:themeColor="accent1"/>
          <w:sz w:val="24"/>
          <w:szCs w:val="24"/>
          <w:lang w:val="es-ES"/>
        </w:rPr>
        <w:t xml:space="preserve">[indicar les </w:t>
      </w:r>
      <w:r w:rsidR="004A3E86" w:rsidRPr="004A3E86">
        <w:rPr>
          <w:i/>
          <w:color w:val="4F81BD" w:themeColor="accent1"/>
          <w:sz w:val="24"/>
          <w:szCs w:val="24"/>
          <w:lang w:val="es-ES"/>
        </w:rPr>
        <w:t>partes</w:t>
      </w:r>
      <w:r w:rsidRPr="004A3E86">
        <w:rPr>
          <w:i/>
          <w:color w:val="4F81BD" w:themeColor="accent1"/>
          <w:sz w:val="24"/>
          <w:szCs w:val="24"/>
          <w:lang w:val="es-ES"/>
        </w:rPr>
        <w:t xml:space="preserve"> que </w:t>
      </w:r>
      <w:r w:rsidR="004A3E86" w:rsidRPr="004A3E86">
        <w:rPr>
          <w:i/>
          <w:color w:val="4F81BD" w:themeColor="accent1"/>
          <w:sz w:val="24"/>
          <w:szCs w:val="24"/>
          <w:lang w:val="es-ES"/>
        </w:rPr>
        <w:t>suscriben</w:t>
      </w:r>
      <w:r w:rsidR="004A3E86">
        <w:rPr>
          <w:i/>
          <w:color w:val="4F81BD" w:themeColor="accent1"/>
          <w:sz w:val="24"/>
          <w:szCs w:val="24"/>
          <w:lang w:val="es-ES"/>
        </w:rPr>
        <w:t xml:space="preserve"> el acue</w:t>
      </w:r>
      <w:r w:rsidRPr="004A3E86">
        <w:rPr>
          <w:i/>
          <w:color w:val="4F81BD" w:themeColor="accent1"/>
          <w:sz w:val="24"/>
          <w:szCs w:val="24"/>
          <w:lang w:val="es-ES"/>
        </w:rPr>
        <w:t>rd</w:t>
      </w:r>
      <w:r w:rsidR="004A3E86">
        <w:rPr>
          <w:i/>
          <w:color w:val="4F81BD" w:themeColor="accent1"/>
          <w:sz w:val="24"/>
          <w:szCs w:val="24"/>
          <w:lang w:val="es-ES"/>
        </w:rPr>
        <w:t>o</w:t>
      </w:r>
      <w:r w:rsidRPr="004A3E86">
        <w:rPr>
          <w:i/>
          <w:color w:val="4F81BD" w:themeColor="accent1"/>
          <w:sz w:val="24"/>
          <w:szCs w:val="24"/>
          <w:lang w:val="es-ES"/>
        </w:rPr>
        <w:t>]</w:t>
      </w:r>
    </w:p>
    <w:p w:rsidR="00317239" w:rsidRPr="004A3E86" w:rsidRDefault="00317239" w:rsidP="00317239">
      <w:pPr>
        <w:pStyle w:val="Default"/>
        <w:spacing w:line="276" w:lineRule="auto"/>
        <w:rPr>
          <w:sz w:val="22"/>
          <w:szCs w:val="22"/>
          <w:lang w:val="es-ES"/>
        </w:rPr>
      </w:pPr>
    </w:p>
    <w:p w:rsidR="00317239" w:rsidRPr="004A3E86" w:rsidRDefault="004A3E86" w:rsidP="00317239">
      <w:pPr>
        <w:pStyle w:val="DPD111"/>
        <w:spacing w:line="276" w:lineRule="auto"/>
        <w:jc w:val="center"/>
        <w:rPr>
          <w:sz w:val="22"/>
          <w:lang w:val="es-ES"/>
        </w:rPr>
      </w:pPr>
      <w:r>
        <w:rPr>
          <w:rStyle w:val="Ttoldelllibre"/>
          <w:sz w:val="22"/>
          <w:lang w:val="es-ES"/>
        </w:rPr>
        <w:t>REUNIDOS</w:t>
      </w:r>
    </w:p>
    <w:p w:rsidR="00317239" w:rsidRPr="004A3E86" w:rsidRDefault="00317239" w:rsidP="00317239">
      <w:pPr>
        <w:spacing w:after="0"/>
        <w:jc w:val="both"/>
        <w:rPr>
          <w:rFonts w:cs="Arial"/>
          <w:lang w:val="es-ES"/>
        </w:rPr>
      </w:pPr>
    </w:p>
    <w:p w:rsidR="00317239" w:rsidRPr="004A3E86" w:rsidRDefault="002965A7" w:rsidP="00317239">
      <w:pPr>
        <w:spacing w:after="0"/>
        <w:jc w:val="both"/>
        <w:rPr>
          <w:rFonts w:cs="Arial"/>
          <w:lang w:val="es-ES"/>
        </w:rPr>
      </w:pPr>
      <w:r>
        <w:rPr>
          <w:rFonts w:cs="Arial"/>
          <w:lang w:val="es-ES"/>
        </w:rPr>
        <w:t>De un lado</w:t>
      </w:r>
      <w:r w:rsidR="00317239" w:rsidRPr="004A3E86">
        <w:rPr>
          <w:rFonts w:cs="Arial"/>
          <w:lang w:val="es-ES"/>
        </w:rPr>
        <w:t xml:space="preserve">, ......................................... </w:t>
      </w:r>
      <w:r w:rsidR="00317239" w:rsidRPr="004A3E86">
        <w:rPr>
          <w:rFonts w:cs="Arial"/>
          <w:i/>
          <w:color w:val="4F81BD" w:themeColor="accent1"/>
          <w:lang w:val="es-ES"/>
        </w:rPr>
        <w:t>[indicar nom</w:t>
      </w:r>
      <w:r>
        <w:rPr>
          <w:rFonts w:cs="Arial"/>
          <w:i/>
          <w:color w:val="4F81BD" w:themeColor="accent1"/>
          <w:lang w:val="es-ES"/>
        </w:rPr>
        <w:t>bre y</w:t>
      </w:r>
      <w:r w:rsidR="00317239" w:rsidRPr="004A3E86">
        <w:rPr>
          <w:rFonts w:cs="Arial"/>
          <w:i/>
          <w:color w:val="4F81BD" w:themeColor="accent1"/>
          <w:lang w:val="es-ES"/>
        </w:rPr>
        <w:t xml:space="preserve"> </w:t>
      </w:r>
      <w:r>
        <w:rPr>
          <w:rFonts w:cs="Arial"/>
          <w:i/>
          <w:color w:val="4F81BD" w:themeColor="accent1"/>
          <w:lang w:val="es-ES"/>
        </w:rPr>
        <w:t>apellidos</w:t>
      </w:r>
      <w:r w:rsidR="00317239" w:rsidRPr="004A3E86">
        <w:rPr>
          <w:rFonts w:cs="Arial"/>
          <w:i/>
          <w:color w:val="4F81BD" w:themeColor="accent1"/>
          <w:lang w:val="es-ES"/>
        </w:rPr>
        <w:t xml:space="preserve"> del responsable]</w:t>
      </w:r>
      <w:r w:rsidR="00317239" w:rsidRPr="004A3E86">
        <w:rPr>
          <w:rFonts w:cs="Arial"/>
          <w:lang w:val="es-ES"/>
        </w:rPr>
        <w:t xml:space="preserve">, </w:t>
      </w:r>
      <w:r w:rsidRPr="004A3E86">
        <w:rPr>
          <w:rFonts w:cs="Arial"/>
          <w:lang w:val="es-ES"/>
        </w:rPr>
        <w:t>como</w:t>
      </w:r>
      <w:r w:rsidR="00317239" w:rsidRPr="004A3E86">
        <w:rPr>
          <w:rFonts w:cs="Arial"/>
          <w:lang w:val="es-ES"/>
        </w:rPr>
        <w:t xml:space="preserve"> responsable de</w:t>
      </w:r>
      <w:r>
        <w:rPr>
          <w:rFonts w:cs="Arial"/>
          <w:lang w:val="es-ES"/>
        </w:rPr>
        <w:t xml:space="preserve"> </w:t>
      </w:r>
      <w:r w:rsidR="00317239" w:rsidRPr="004A3E86">
        <w:rPr>
          <w:rFonts w:cs="Arial"/>
          <w:lang w:val="es-ES"/>
        </w:rPr>
        <w:t>l</w:t>
      </w:r>
      <w:r>
        <w:rPr>
          <w:rFonts w:cs="Arial"/>
          <w:lang w:val="es-ES"/>
        </w:rPr>
        <w:t>o</w:t>
      </w:r>
      <w:r w:rsidR="00317239" w:rsidRPr="004A3E86">
        <w:rPr>
          <w:rFonts w:cs="Arial"/>
          <w:lang w:val="es-ES"/>
        </w:rPr>
        <w:t xml:space="preserve">s </w:t>
      </w:r>
      <w:r w:rsidR="009F667B" w:rsidRPr="004A3E86">
        <w:rPr>
          <w:rFonts w:cs="Arial"/>
          <w:lang w:val="es-ES"/>
        </w:rPr>
        <w:t>tratamientos</w:t>
      </w:r>
      <w:r w:rsidR="00317239" w:rsidRPr="004A3E86">
        <w:rPr>
          <w:rFonts w:cs="Arial"/>
          <w:lang w:val="es-ES"/>
        </w:rPr>
        <w:t xml:space="preserve"> de </w:t>
      </w:r>
      <w:r w:rsidR="009F667B" w:rsidRPr="004A3E86">
        <w:rPr>
          <w:rFonts w:cs="Arial"/>
          <w:lang w:val="es-ES"/>
        </w:rPr>
        <w:t>protección</w:t>
      </w:r>
      <w:r w:rsidR="009F667B">
        <w:rPr>
          <w:rFonts w:cs="Arial"/>
          <w:lang w:val="es-ES"/>
        </w:rPr>
        <w:t xml:space="preserve"> de dato</w:t>
      </w:r>
      <w:r w:rsidR="00317239" w:rsidRPr="004A3E86">
        <w:rPr>
          <w:rFonts w:cs="Arial"/>
          <w:lang w:val="es-ES"/>
        </w:rPr>
        <w:t xml:space="preserve">s de ....................................... </w:t>
      </w:r>
      <w:r w:rsidR="00317239" w:rsidRPr="004A3E86">
        <w:rPr>
          <w:rFonts w:cs="Arial"/>
          <w:i/>
          <w:color w:val="4F81BD" w:themeColor="accent1"/>
          <w:lang w:val="es-ES"/>
        </w:rPr>
        <w:t>[indicar nom</w:t>
      </w:r>
      <w:r w:rsidR="009F667B">
        <w:rPr>
          <w:rFonts w:cs="Arial"/>
          <w:i/>
          <w:color w:val="4F81BD" w:themeColor="accent1"/>
          <w:lang w:val="es-ES"/>
        </w:rPr>
        <w:t>bre de la entidad</w:t>
      </w:r>
      <w:r w:rsidR="00317239" w:rsidRPr="004A3E86">
        <w:rPr>
          <w:rFonts w:cs="Arial"/>
          <w:i/>
          <w:color w:val="4F81BD" w:themeColor="accent1"/>
          <w:lang w:val="es-ES"/>
        </w:rPr>
        <w:t>]</w:t>
      </w:r>
      <w:r w:rsidR="009F667B">
        <w:rPr>
          <w:rFonts w:cs="Arial"/>
          <w:lang w:val="es-ES"/>
        </w:rPr>
        <w:t xml:space="preserve">, entre </w:t>
      </w:r>
      <w:r w:rsidR="00317239" w:rsidRPr="004A3E86">
        <w:rPr>
          <w:rFonts w:cs="Arial"/>
          <w:lang w:val="es-ES"/>
        </w:rPr>
        <w:t>l</w:t>
      </w:r>
      <w:r w:rsidR="009F667B">
        <w:rPr>
          <w:rFonts w:cs="Arial"/>
          <w:lang w:val="es-ES"/>
        </w:rPr>
        <w:t>os que se incl</w:t>
      </w:r>
      <w:r w:rsidR="00317239" w:rsidRPr="004A3E86">
        <w:rPr>
          <w:rFonts w:cs="Arial"/>
          <w:lang w:val="es-ES"/>
        </w:rPr>
        <w:t>u</w:t>
      </w:r>
      <w:r w:rsidR="009F667B">
        <w:rPr>
          <w:rFonts w:cs="Arial"/>
          <w:lang w:val="es-ES"/>
        </w:rPr>
        <w:t>ye</w:t>
      </w:r>
      <w:r w:rsidR="00317239" w:rsidRPr="004A3E86">
        <w:rPr>
          <w:rFonts w:cs="Arial"/>
          <w:lang w:val="es-ES"/>
        </w:rPr>
        <w:t xml:space="preserve"> el </w:t>
      </w:r>
      <w:r w:rsidR="009F667B" w:rsidRPr="004A3E86">
        <w:rPr>
          <w:rFonts w:cs="Arial"/>
          <w:lang w:val="es-ES"/>
        </w:rPr>
        <w:t>tratamiento</w:t>
      </w:r>
      <w:r w:rsidR="009F667B">
        <w:rPr>
          <w:rFonts w:cs="Arial"/>
          <w:lang w:val="es-ES"/>
        </w:rPr>
        <w:t xml:space="preserve"> relativo</w:t>
      </w:r>
      <w:r w:rsidR="00317239" w:rsidRPr="004A3E86">
        <w:rPr>
          <w:rFonts w:cs="Arial"/>
          <w:lang w:val="es-ES"/>
        </w:rPr>
        <w:t xml:space="preserve"> a .......................... </w:t>
      </w:r>
      <w:r w:rsidR="00317239" w:rsidRPr="004A3E86">
        <w:rPr>
          <w:rFonts w:cs="Arial"/>
          <w:i/>
          <w:iCs/>
          <w:color w:val="4F81BD" w:themeColor="accent1"/>
          <w:lang w:val="es-ES"/>
        </w:rPr>
        <w:t>[indicar nom</w:t>
      </w:r>
      <w:r w:rsidR="009F667B">
        <w:rPr>
          <w:rFonts w:cs="Arial"/>
          <w:i/>
          <w:iCs/>
          <w:color w:val="4F81BD" w:themeColor="accent1"/>
          <w:lang w:val="es-ES"/>
        </w:rPr>
        <w:t>bre</w:t>
      </w:r>
      <w:r w:rsidR="00317239" w:rsidRPr="004A3E86">
        <w:rPr>
          <w:rFonts w:cs="Arial"/>
          <w:i/>
          <w:iCs/>
          <w:color w:val="4F81BD" w:themeColor="accent1"/>
          <w:lang w:val="es-ES"/>
        </w:rPr>
        <w:t xml:space="preserve"> del </w:t>
      </w:r>
      <w:r w:rsidR="009F667B" w:rsidRPr="004A3E86">
        <w:rPr>
          <w:rFonts w:cs="Arial"/>
          <w:i/>
          <w:iCs/>
          <w:color w:val="4F81BD" w:themeColor="accent1"/>
          <w:lang w:val="es-ES"/>
        </w:rPr>
        <w:t>tratamiento</w:t>
      </w:r>
      <w:r w:rsidR="00317239" w:rsidRPr="004A3E86">
        <w:rPr>
          <w:rFonts w:cs="Arial"/>
          <w:i/>
          <w:iCs/>
          <w:color w:val="4F81BD" w:themeColor="accent1"/>
          <w:lang w:val="es-ES"/>
        </w:rPr>
        <w:t>]</w:t>
      </w:r>
      <w:r w:rsidR="00317239" w:rsidRPr="004A3E86">
        <w:rPr>
          <w:rFonts w:cs="Arial"/>
          <w:lang w:val="es-ES"/>
        </w:rPr>
        <w:t>........................</w:t>
      </w:r>
      <w:r w:rsidR="009F667B">
        <w:rPr>
          <w:rFonts w:cs="Arial"/>
          <w:lang w:val="es-ES"/>
        </w:rPr>
        <w:t xml:space="preserve">........................., en el </w:t>
      </w:r>
      <w:r w:rsidR="009F667B" w:rsidRPr="004A3E86">
        <w:rPr>
          <w:rFonts w:cs="Arial"/>
          <w:lang w:val="es-ES"/>
        </w:rPr>
        <w:t>ejercicio</w:t>
      </w:r>
      <w:r w:rsidR="00317239" w:rsidRPr="004A3E86">
        <w:rPr>
          <w:rFonts w:cs="Arial"/>
          <w:lang w:val="es-ES"/>
        </w:rPr>
        <w:t xml:space="preserve"> de l</w:t>
      </w:r>
      <w:r w:rsidR="009F667B">
        <w:rPr>
          <w:rFonts w:cs="Arial"/>
          <w:lang w:val="es-ES"/>
        </w:rPr>
        <w:t>a</w:t>
      </w:r>
      <w:r w:rsidR="00317239" w:rsidRPr="004A3E86">
        <w:rPr>
          <w:rFonts w:cs="Arial"/>
          <w:lang w:val="es-ES"/>
        </w:rPr>
        <w:t xml:space="preserve">s </w:t>
      </w:r>
      <w:r w:rsidR="009F667B" w:rsidRPr="004A3E86">
        <w:rPr>
          <w:rFonts w:cs="Arial"/>
          <w:lang w:val="es-ES"/>
        </w:rPr>
        <w:t>funciones</w:t>
      </w:r>
      <w:r w:rsidR="009F667B">
        <w:rPr>
          <w:rFonts w:cs="Arial"/>
          <w:lang w:val="es-ES"/>
        </w:rPr>
        <w:t xml:space="preserve"> que le confiere</w:t>
      </w:r>
      <w:r w:rsidR="00317239" w:rsidRPr="004A3E86">
        <w:rPr>
          <w:rFonts w:cs="Arial"/>
          <w:lang w:val="es-ES"/>
        </w:rPr>
        <w:t xml:space="preserve"> el </w:t>
      </w:r>
      <w:r w:rsidR="009F667B" w:rsidRPr="004A3E86">
        <w:rPr>
          <w:rFonts w:cs="Arial"/>
          <w:lang w:val="es-ES"/>
        </w:rPr>
        <w:t>Reglamento</w:t>
      </w:r>
      <w:r w:rsidR="00317239" w:rsidRPr="004A3E86">
        <w:rPr>
          <w:rFonts w:cs="Arial"/>
          <w:lang w:val="es-ES"/>
        </w:rPr>
        <w:t xml:space="preserve">  (UE) 2016/679 del </w:t>
      </w:r>
      <w:r w:rsidR="009F667B" w:rsidRPr="004A3E86">
        <w:rPr>
          <w:rFonts w:cs="Arial"/>
          <w:lang w:val="es-ES"/>
        </w:rPr>
        <w:t>Parlamento</w:t>
      </w:r>
      <w:r w:rsidR="00317239" w:rsidRPr="004A3E86">
        <w:rPr>
          <w:rFonts w:cs="Arial"/>
          <w:lang w:val="es-ES"/>
        </w:rPr>
        <w:t xml:space="preserve"> </w:t>
      </w:r>
      <w:r w:rsidR="009F667B">
        <w:rPr>
          <w:rFonts w:cs="Arial"/>
          <w:lang w:val="es-ES"/>
        </w:rPr>
        <w:t>Europeo y</w:t>
      </w:r>
      <w:r w:rsidR="00317239" w:rsidRPr="004A3E86">
        <w:rPr>
          <w:rFonts w:cs="Arial"/>
          <w:lang w:val="es-ES"/>
        </w:rPr>
        <w:t xml:space="preserve"> d</w:t>
      </w:r>
      <w:r w:rsidR="009F667B">
        <w:rPr>
          <w:rFonts w:cs="Arial"/>
          <w:lang w:val="es-ES"/>
        </w:rPr>
        <w:t>el Consejo,</w:t>
      </w:r>
      <w:r w:rsidR="00317239" w:rsidRPr="004A3E86">
        <w:rPr>
          <w:rFonts w:cs="Arial"/>
          <w:lang w:val="es-ES"/>
        </w:rPr>
        <w:t xml:space="preserve"> de 27 d</w:t>
      </w:r>
      <w:r w:rsidR="009F667B">
        <w:rPr>
          <w:rFonts w:cs="Arial"/>
          <w:lang w:val="es-ES"/>
        </w:rPr>
        <w:t>e abril de 2016, relativo</w:t>
      </w:r>
      <w:r w:rsidR="00317239" w:rsidRPr="004A3E86">
        <w:rPr>
          <w:rFonts w:cs="Arial"/>
          <w:lang w:val="es-ES"/>
        </w:rPr>
        <w:t xml:space="preserve"> a la </w:t>
      </w:r>
      <w:r w:rsidR="009F667B" w:rsidRPr="004A3E86">
        <w:rPr>
          <w:rFonts w:cs="Arial"/>
          <w:lang w:val="es-ES"/>
        </w:rPr>
        <w:t>protección</w:t>
      </w:r>
      <w:r w:rsidR="009F667B">
        <w:rPr>
          <w:rFonts w:cs="Arial"/>
          <w:lang w:val="es-ES"/>
        </w:rPr>
        <w:t xml:space="preserve"> de las persones físicas en lo que hace</w:t>
      </w:r>
      <w:r w:rsidR="00317239" w:rsidRPr="004A3E86">
        <w:rPr>
          <w:rFonts w:cs="Arial"/>
          <w:lang w:val="es-ES"/>
        </w:rPr>
        <w:t xml:space="preserve"> </w:t>
      </w:r>
      <w:r w:rsidR="009F667B" w:rsidRPr="004A3E86">
        <w:rPr>
          <w:rFonts w:cs="Arial"/>
          <w:lang w:val="es-ES"/>
        </w:rPr>
        <w:t>referencia</w:t>
      </w:r>
      <w:r w:rsidR="00317239" w:rsidRPr="004A3E86">
        <w:rPr>
          <w:rFonts w:cs="Arial"/>
          <w:lang w:val="es-ES"/>
        </w:rPr>
        <w:t xml:space="preserve"> al </w:t>
      </w:r>
      <w:r w:rsidR="009F667B" w:rsidRPr="004A3E86">
        <w:rPr>
          <w:rFonts w:cs="Arial"/>
          <w:lang w:val="es-ES"/>
        </w:rPr>
        <w:t>tratamiento</w:t>
      </w:r>
      <w:r w:rsidR="00317239" w:rsidRPr="004A3E86">
        <w:rPr>
          <w:rFonts w:cs="Arial"/>
          <w:lang w:val="es-ES"/>
        </w:rPr>
        <w:t xml:space="preserve"> de da</w:t>
      </w:r>
      <w:r w:rsidR="009F667B">
        <w:rPr>
          <w:rFonts w:cs="Arial"/>
          <w:lang w:val="es-ES"/>
        </w:rPr>
        <w:t>to</w:t>
      </w:r>
      <w:r w:rsidR="00317239" w:rsidRPr="004A3E86">
        <w:rPr>
          <w:rFonts w:cs="Arial"/>
          <w:lang w:val="es-ES"/>
        </w:rPr>
        <w:t xml:space="preserve">s </w:t>
      </w:r>
      <w:r w:rsidR="009F667B" w:rsidRPr="004A3E86">
        <w:rPr>
          <w:rFonts w:cs="Arial"/>
          <w:lang w:val="es-ES"/>
        </w:rPr>
        <w:t>personales</w:t>
      </w:r>
      <w:r w:rsidR="00317239" w:rsidRPr="004A3E86">
        <w:rPr>
          <w:rFonts w:cs="Arial"/>
          <w:lang w:val="es-ES"/>
        </w:rPr>
        <w:t xml:space="preserve"> </w:t>
      </w:r>
      <w:r w:rsidR="009F667B">
        <w:rPr>
          <w:rFonts w:cs="Arial"/>
          <w:lang w:val="es-ES"/>
        </w:rPr>
        <w:t>y a la libre</w:t>
      </w:r>
      <w:r w:rsidR="00317239" w:rsidRPr="004A3E86">
        <w:rPr>
          <w:rFonts w:cs="Arial"/>
          <w:lang w:val="es-ES"/>
        </w:rPr>
        <w:t xml:space="preserve"> </w:t>
      </w:r>
      <w:r w:rsidR="009F667B" w:rsidRPr="004A3E86">
        <w:rPr>
          <w:rFonts w:cs="Arial"/>
          <w:lang w:val="es-ES"/>
        </w:rPr>
        <w:t>circulación</w:t>
      </w:r>
      <w:r w:rsidR="00317239" w:rsidRPr="004A3E86">
        <w:rPr>
          <w:rFonts w:cs="Arial"/>
          <w:lang w:val="es-ES"/>
        </w:rPr>
        <w:t xml:space="preserve"> </w:t>
      </w:r>
      <w:r w:rsidR="009F667B">
        <w:rPr>
          <w:rFonts w:cs="Arial"/>
          <w:lang w:val="es-ES"/>
        </w:rPr>
        <w:t>de estos datos y por el que se</w:t>
      </w:r>
      <w:r w:rsidR="00317239" w:rsidRPr="004A3E86">
        <w:rPr>
          <w:rFonts w:cs="Arial"/>
          <w:lang w:val="es-ES"/>
        </w:rPr>
        <w:t xml:space="preserve"> deroga</w:t>
      </w:r>
      <w:r w:rsidR="009F667B">
        <w:rPr>
          <w:rFonts w:cs="Arial"/>
          <w:lang w:val="es-ES"/>
        </w:rPr>
        <w:t xml:space="preserve"> la Directiva 95/46/CE (RGPD), y la Ley</w:t>
      </w:r>
      <w:r w:rsidR="00317239" w:rsidRPr="004A3E86">
        <w:rPr>
          <w:rFonts w:cs="Arial"/>
          <w:lang w:val="es-ES"/>
        </w:rPr>
        <w:t xml:space="preserve"> </w:t>
      </w:r>
      <w:r w:rsidR="009F667B" w:rsidRPr="004A3E86">
        <w:rPr>
          <w:rFonts w:cs="Arial"/>
          <w:lang w:val="es-ES"/>
        </w:rPr>
        <w:t>orgánica</w:t>
      </w:r>
      <w:r w:rsidR="00317239" w:rsidRPr="004A3E86">
        <w:rPr>
          <w:rFonts w:cs="Arial"/>
          <w:lang w:val="es-ES"/>
        </w:rPr>
        <w:t xml:space="preserve"> 3/</w:t>
      </w:r>
      <w:r w:rsidR="009F667B">
        <w:rPr>
          <w:rFonts w:cs="Arial"/>
          <w:lang w:val="es-ES"/>
        </w:rPr>
        <w:t>2018, de 5 de dici</w:t>
      </w:r>
      <w:r w:rsidR="00317239" w:rsidRPr="004A3E86">
        <w:rPr>
          <w:rFonts w:cs="Arial"/>
          <w:lang w:val="es-ES"/>
        </w:rPr>
        <w:t xml:space="preserve">embre, de </w:t>
      </w:r>
      <w:r w:rsidR="009F667B" w:rsidRPr="004A3E86">
        <w:rPr>
          <w:rFonts w:cs="Arial"/>
          <w:lang w:val="es-ES"/>
        </w:rPr>
        <w:t>protección</w:t>
      </w:r>
      <w:r w:rsidR="00317239" w:rsidRPr="004A3E86">
        <w:rPr>
          <w:rFonts w:cs="Arial"/>
          <w:lang w:val="es-ES"/>
        </w:rPr>
        <w:t xml:space="preserve"> de da</w:t>
      </w:r>
      <w:r w:rsidR="009F667B">
        <w:rPr>
          <w:rFonts w:cs="Arial"/>
          <w:lang w:val="es-ES"/>
        </w:rPr>
        <w:t>to</w:t>
      </w:r>
      <w:r w:rsidR="00317239" w:rsidRPr="004A3E86">
        <w:rPr>
          <w:rFonts w:cs="Arial"/>
          <w:lang w:val="es-ES"/>
        </w:rPr>
        <w:t xml:space="preserve">s </w:t>
      </w:r>
      <w:r w:rsidR="009F667B" w:rsidRPr="004A3E86">
        <w:rPr>
          <w:rFonts w:cs="Arial"/>
          <w:lang w:val="es-ES"/>
        </w:rPr>
        <w:t>personales</w:t>
      </w:r>
      <w:r w:rsidR="009F667B">
        <w:rPr>
          <w:rFonts w:cs="Arial"/>
          <w:lang w:val="es-ES"/>
        </w:rPr>
        <w:t xml:space="preserve"> y</w:t>
      </w:r>
      <w:r w:rsidR="00317239" w:rsidRPr="004A3E86">
        <w:rPr>
          <w:rFonts w:cs="Arial"/>
          <w:lang w:val="es-ES"/>
        </w:rPr>
        <w:t xml:space="preserve"> </w:t>
      </w:r>
      <w:r w:rsidR="009F667B" w:rsidRPr="004A3E86">
        <w:rPr>
          <w:rFonts w:cs="Arial"/>
          <w:lang w:val="es-ES"/>
        </w:rPr>
        <w:t>garantía</w:t>
      </w:r>
      <w:r w:rsidR="00317239" w:rsidRPr="004A3E86">
        <w:rPr>
          <w:rFonts w:cs="Arial"/>
          <w:lang w:val="es-ES"/>
        </w:rPr>
        <w:t xml:space="preserve"> de</w:t>
      </w:r>
      <w:r w:rsidR="009F667B">
        <w:rPr>
          <w:rFonts w:cs="Arial"/>
          <w:lang w:val="es-ES"/>
        </w:rPr>
        <w:t xml:space="preserve"> </w:t>
      </w:r>
      <w:r w:rsidR="00317239" w:rsidRPr="004A3E86">
        <w:rPr>
          <w:rFonts w:cs="Arial"/>
          <w:lang w:val="es-ES"/>
        </w:rPr>
        <w:t>l</w:t>
      </w:r>
      <w:r w:rsidR="009F667B">
        <w:rPr>
          <w:rFonts w:cs="Arial"/>
          <w:lang w:val="es-ES"/>
        </w:rPr>
        <w:t>os derechos</w:t>
      </w:r>
      <w:r w:rsidR="00317239" w:rsidRPr="004A3E86">
        <w:rPr>
          <w:rFonts w:cs="Arial"/>
          <w:lang w:val="es-ES"/>
        </w:rPr>
        <w:t xml:space="preserve"> </w:t>
      </w:r>
      <w:r w:rsidR="009F667B" w:rsidRPr="004A3E86">
        <w:rPr>
          <w:rFonts w:cs="Arial"/>
          <w:lang w:val="es-ES"/>
        </w:rPr>
        <w:t>digitales</w:t>
      </w:r>
      <w:r w:rsidR="00317239" w:rsidRPr="004A3E86">
        <w:rPr>
          <w:rFonts w:cs="Arial"/>
          <w:lang w:val="es-ES"/>
        </w:rPr>
        <w:t xml:space="preserve"> (LOPDGDD). </w:t>
      </w:r>
    </w:p>
    <w:p w:rsidR="00317239" w:rsidRPr="004A3E86" w:rsidRDefault="00317239" w:rsidP="00317239">
      <w:pPr>
        <w:spacing w:after="0"/>
        <w:jc w:val="both"/>
        <w:rPr>
          <w:rFonts w:cs="Arial"/>
          <w:lang w:val="es-ES"/>
        </w:rPr>
      </w:pPr>
    </w:p>
    <w:p w:rsidR="00317239" w:rsidRPr="004A3E86" w:rsidRDefault="009F667B" w:rsidP="00317239">
      <w:pPr>
        <w:spacing w:after="0"/>
        <w:jc w:val="both"/>
        <w:rPr>
          <w:rFonts w:cs="Arial"/>
          <w:lang w:val="es-ES"/>
        </w:rPr>
      </w:pPr>
      <w:r>
        <w:rPr>
          <w:rFonts w:cs="Arial"/>
          <w:lang w:val="es-ES"/>
        </w:rPr>
        <w:t>I de</w:t>
      </w:r>
      <w:r w:rsidR="00317239" w:rsidRPr="004A3E86">
        <w:rPr>
          <w:rFonts w:cs="Arial"/>
          <w:lang w:val="es-ES"/>
        </w:rPr>
        <w:t>l</w:t>
      </w:r>
      <w:r>
        <w:rPr>
          <w:rFonts w:cs="Arial"/>
          <w:lang w:val="es-ES"/>
        </w:rPr>
        <w:t xml:space="preserve"> otro</w:t>
      </w:r>
      <w:r w:rsidR="00317239" w:rsidRPr="004A3E86">
        <w:rPr>
          <w:rFonts w:cs="Arial"/>
          <w:lang w:val="es-ES"/>
        </w:rPr>
        <w:t xml:space="preserve">, el/la </w:t>
      </w:r>
      <w:r w:rsidRPr="004A3E86">
        <w:rPr>
          <w:rFonts w:cs="Arial"/>
          <w:lang w:val="es-ES"/>
        </w:rPr>
        <w:t>señor</w:t>
      </w:r>
      <w:r w:rsidR="00317239" w:rsidRPr="004A3E86">
        <w:rPr>
          <w:rFonts w:cs="Arial"/>
          <w:lang w:val="es-ES"/>
        </w:rPr>
        <w:t xml:space="preserve">/a ....................... </w:t>
      </w:r>
      <w:r w:rsidR="00317239" w:rsidRPr="004A3E86">
        <w:rPr>
          <w:rFonts w:cs="Arial"/>
          <w:i/>
          <w:color w:val="4F81BD" w:themeColor="accent1"/>
          <w:lang w:val="es-ES"/>
        </w:rPr>
        <w:t>[indicar nom</w:t>
      </w:r>
      <w:r>
        <w:rPr>
          <w:rFonts w:cs="Arial"/>
          <w:i/>
          <w:color w:val="4F81BD" w:themeColor="accent1"/>
          <w:lang w:val="es-ES"/>
        </w:rPr>
        <w:t>bre</w:t>
      </w:r>
      <w:r w:rsidR="00317239" w:rsidRPr="004A3E86">
        <w:rPr>
          <w:rFonts w:cs="Arial"/>
          <w:i/>
          <w:color w:val="4F81BD" w:themeColor="accent1"/>
          <w:lang w:val="es-ES"/>
        </w:rPr>
        <w:t xml:space="preserve"> </w:t>
      </w:r>
      <w:r>
        <w:rPr>
          <w:rFonts w:cs="Arial"/>
          <w:i/>
          <w:color w:val="4F81BD" w:themeColor="accent1"/>
          <w:lang w:val="es-ES"/>
        </w:rPr>
        <w:t>y</w:t>
      </w:r>
      <w:r w:rsidR="00317239" w:rsidRPr="004A3E86">
        <w:rPr>
          <w:rFonts w:cs="Arial"/>
          <w:i/>
          <w:color w:val="4F81BD" w:themeColor="accent1"/>
          <w:lang w:val="es-ES"/>
        </w:rPr>
        <w:t xml:space="preserve"> </w:t>
      </w:r>
      <w:r>
        <w:rPr>
          <w:rFonts w:cs="Arial"/>
          <w:i/>
          <w:color w:val="4F81BD" w:themeColor="accent1"/>
          <w:lang w:val="es-ES"/>
        </w:rPr>
        <w:t>apellidos</w:t>
      </w:r>
      <w:r w:rsidR="00317239" w:rsidRPr="004A3E86">
        <w:rPr>
          <w:rFonts w:cs="Arial"/>
          <w:i/>
          <w:color w:val="4F81BD" w:themeColor="accent1"/>
          <w:lang w:val="es-ES"/>
        </w:rPr>
        <w:t xml:space="preserve">] </w:t>
      </w:r>
      <w:r w:rsidR="00317239" w:rsidRPr="004A3E86">
        <w:rPr>
          <w:rFonts w:cs="Arial"/>
          <w:lang w:val="es-ES"/>
        </w:rPr>
        <w:t xml:space="preserve">..........., </w:t>
      </w:r>
      <w:r>
        <w:rPr>
          <w:rFonts w:cs="Arial"/>
          <w:i/>
          <w:color w:val="4F81BD" w:themeColor="accent1"/>
          <w:lang w:val="es-ES"/>
        </w:rPr>
        <w:t>[especificar ca</w:t>
      </w:r>
      <w:r w:rsidR="00317239" w:rsidRPr="004A3E86">
        <w:rPr>
          <w:rFonts w:cs="Arial"/>
          <w:i/>
          <w:color w:val="4F81BD" w:themeColor="accent1"/>
          <w:lang w:val="es-ES"/>
        </w:rPr>
        <w:t>r</w:t>
      </w:r>
      <w:r>
        <w:rPr>
          <w:rFonts w:cs="Arial"/>
          <w:i/>
          <w:color w:val="4F81BD" w:themeColor="accent1"/>
          <w:lang w:val="es-ES"/>
        </w:rPr>
        <w:t>go</w:t>
      </w:r>
      <w:r w:rsidR="00317239" w:rsidRPr="004A3E86">
        <w:rPr>
          <w:rFonts w:cs="Arial"/>
          <w:i/>
          <w:color w:val="4F81BD" w:themeColor="accent1"/>
          <w:lang w:val="es-ES"/>
        </w:rPr>
        <w:t>]</w:t>
      </w:r>
      <w:r w:rsidR="00317239" w:rsidRPr="004A3E86">
        <w:rPr>
          <w:rFonts w:cs="Arial"/>
          <w:lang w:val="es-ES"/>
        </w:rPr>
        <w:t xml:space="preserve">........., en </w:t>
      </w:r>
      <w:r w:rsidRPr="004A3E86">
        <w:rPr>
          <w:rFonts w:cs="Arial"/>
          <w:lang w:val="es-ES"/>
        </w:rPr>
        <w:t>representación</w:t>
      </w:r>
      <w:r w:rsidR="00317239" w:rsidRPr="004A3E86">
        <w:rPr>
          <w:rFonts w:cs="Arial"/>
          <w:lang w:val="es-ES"/>
        </w:rPr>
        <w:t xml:space="preserve"> de ............</w:t>
      </w:r>
      <w:r w:rsidR="00317239" w:rsidRPr="004A3E86">
        <w:rPr>
          <w:rFonts w:cs="Arial"/>
          <w:i/>
          <w:lang w:val="es-ES"/>
        </w:rPr>
        <w:t xml:space="preserve"> </w:t>
      </w:r>
      <w:r w:rsidR="00317239" w:rsidRPr="004A3E86">
        <w:rPr>
          <w:rFonts w:cs="Arial"/>
          <w:i/>
          <w:color w:val="4F81BD" w:themeColor="accent1"/>
          <w:lang w:val="es-ES"/>
        </w:rPr>
        <w:t>[nom</w:t>
      </w:r>
      <w:r>
        <w:rPr>
          <w:rFonts w:cs="Arial"/>
          <w:i/>
          <w:color w:val="4F81BD" w:themeColor="accent1"/>
          <w:lang w:val="es-ES"/>
        </w:rPr>
        <w:t>bre de la entidad</w:t>
      </w:r>
      <w:r w:rsidR="00317239" w:rsidRPr="004A3E86">
        <w:rPr>
          <w:rFonts w:cs="Arial"/>
          <w:i/>
          <w:color w:val="4F81BD" w:themeColor="accent1"/>
          <w:lang w:val="es-ES"/>
        </w:rPr>
        <w:t>]</w:t>
      </w:r>
      <w:r w:rsidR="00317239" w:rsidRPr="004A3E86">
        <w:rPr>
          <w:rFonts w:cs="Arial"/>
          <w:i/>
          <w:lang w:val="es-ES"/>
        </w:rPr>
        <w:t xml:space="preserve"> </w:t>
      </w:r>
      <w:r>
        <w:rPr>
          <w:rFonts w:cs="Arial"/>
          <w:lang w:val="es-ES"/>
        </w:rPr>
        <w:t>.........., de acue</w:t>
      </w:r>
      <w:r w:rsidR="00317239" w:rsidRPr="004A3E86">
        <w:rPr>
          <w:rFonts w:cs="Arial"/>
          <w:lang w:val="es-ES"/>
        </w:rPr>
        <w:t>rd</w:t>
      </w:r>
      <w:r>
        <w:rPr>
          <w:rFonts w:cs="Arial"/>
          <w:lang w:val="es-ES"/>
        </w:rPr>
        <w:t>o</w:t>
      </w:r>
      <w:r w:rsidR="00317239" w:rsidRPr="004A3E86">
        <w:rPr>
          <w:rFonts w:cs="Arial"/>
          <w:lang w:val="es-ES"/>
        </w:rPr>
        <w:t xml:space="preserve"> </w:t>
      </w:r>
      <w:r>
        <w:rPr>
          <w:rFonts w:cs="Arial"/>
          <w:lang w:val="es-ES"/>
        </w:rPr>
        <w:t>con</w:t>
      </w:r>
      <w:r w:rsidR="00317239" w:rsidRPr="004A3E86">
        <w:rPr>
          <w:rFonts w:cs="Arial"/>
          <w:lang w:val="es-ES"/>
        </w:rPr>
        <w:t xml:space="preserve"> ..........</w:t>
      </w:r>
      <w:r w:rsidR="00317239" w:rsidRPr="004A3E86">
        <w:rPr>
          <w:rFonts w:cs="Arial"/>
          <w:i/>
          <w:color w:val="4F81BD" w:themeColor="accent1"/>
          <w:lang w:val="es-ES"/>
        </w:rPr>
        <w:t xml:space="preserve">[justificar </w:t>
      </w:r>
      <w:r w:rsidRPr="004A3E86">
        <w:rPr>
          <w:rFonts w:cs="Arial"/>
          <w:i/>
          <w:color w:val="4F81BD" w:themeColor="accent1"/>
          <w:lang w:val="es-ES"/>
        </w:rPr>
        <w:t>representación</w:t>
      </w:r>
      <w:r w:rsidR="00317239" w:rsidRPr="004A3E86">
        <w:rPr>
          <w:rFonts w:cs="Arial"/>
          <w:i/>
          <w:color w:val="4F81BD" w:themeColor="accent1"/>
          <w:lang w:val="es-ES"/>
        </w:rPr>
        <w:t>]</w:t>
      </w:r>
      <w:r>
        <w:rPr>
          <w:rFonts w:cs="Arial"/>
          <w:lang w:val="es-ES"/>
        </w:rPr>
        <w:t xml:space="preserve">........., </w:t>
      </w:r>
      <w:r w:rsidR="00317239" w:rsidRPr="004A3E86">
        <w:rPr>
          <w:rFonts w:cs="Arial"/>
          <w:lang w:val="es-ES"/>
        </w:rPr>
        <w:t>com</w:t>
      </w:r>
      <w:r>
        <w:rPr>
          <w:rFonts w:cs="Arial"/>
          <w:lang w:val="es-ES"/>
        </w:rPr>
        <w:t>o</w:t>
      </w:r>
      <w:r w:rsidR="00317239" w:rsidRPr="004A3E86">
        <w:rPr>
          <w:rFonts w:cs="Arial"/>
          <w:lang w:val="es-ES"/>
        </w:rPr>
        <w:t xml:space="preserve"> </w:t>
      </w:r>
      <w:r>
        <w:rPr>
          <w:rFonts w:cs="Arial"/>
          <w:lang w:val="es-ES"/>
        </w:rPr>
        <w:t xml:space="preserve">encargado </w:t>
      </w:r>
      <w:r w:rsidR="00317239" w:rsidRPr="004A3E86">
        <w:rPr>
          <w:rFonts w:cs="Arial"/>
          <w:lang w:val="es-ES"/>
        </w:rPr>
        <w:t>de</w:t>
      </w:r>
      <w:r>
        <w:rPr>
          <w:rFonts w:cs="Arial"/>
          <w:lang w:val="es-ES"/>
        </w:rPr>
        <w:t>l</w:t>
      </w:r>
      <w:r w:rsidR="00317239" w:rsidRPr="004A3E86">
        <w:rPr>
          <w:rFonts w:cs="Arial"/>
          <w:lang w:val="es-ES"/>
        </w:rPr>
        <w:t xml:space="preserve"> </w:t>
      </w:r>
      <w:r w:rsidRPr="004A3E86">
        <w:rPr>
          <w:rFonts w:cs="Arial"/>
          <w:lang w:val="es-ES"/>
        </w:rPr>
        <w:t>tratamiento</w:t>
      </w:r>
      <w:r w:rsidR="00317239" w:rsidRPr="004A3E86">
        <w:rPr>
          <w:rFonts w:cs="Arial"/>
          <w:lang w:val="es-ES"/>
        </w:rPr>
        <w:t xml:space="preserve">,  </w:t>
      </w:r>
    </w:p>
    <w:p w:rsidR="00317239" w:rsidRPr="004A3E86" w:rsidRDefault="00317239" w:rsidP="00317239">
      <w:pPr>
        <w:spacing w:after="0"/>
        <w:jc w:val="both"/>
        <w:rPr>
          <w:rFonts w:cs="Arial"/>
          <w:lang w:val="es-ES"/>
        </w:rPr>
      </w:pPr>
    </w:p>
    <w:p w:rsidR="00317239" w:rsidRPr="004A3E86" w:rsidRDefault="00845010" w:rsidP="00317239">
      <w:pPr>
        <w:spacing w:after="0"/>
        <w:jc w:val="both"/>
        <w:rPr>
          <w:rFonts w:cs="Arial"/>
          <w:lang w:val="es-ES"/>
        </w:rPr>
      </w:pPr>
      <w:r>
        <w:rPr>
          <w:rFonts w:cs="Arial"/>
          <w:lang w:val="es-ES"/>
        </w:rPr>
        <w:t>Ambas</w:t>
      </w:r>
      <w:r w:rsidR="00317239" w:rsidRPr="004A3E86">
        <w:rPr>
          <w:rFonts w:cs="Arial"/>
          <w:lang w:val="es-ES"/>
        </w:rPr>
        <w:t xml:space="preserve"> </w:t>
      </w:r>
      <w:r w:rsidRPr="004A3E86">
        <w:rPr>
          <w:rFonts w:cs="Arial"/>
          <w:lang w:val="es-ES"/>
        </w:rPr>
        <w:t>partes</w:t>
      </w:r>
      <w:r w:rsidR="00317239" w:rsidRPr="004A3E86">
        <w:rPr>
          <w:rFonts w:cs="Arial"/>
          <w:lang w:val="es-ES"/>
        </w:rPr>
        <w:t xml:space="preserve">, en </w:t>
      </w:r>
      <w:r>
        <w:rPr>
          <w:rFonts w:cs="Arial"/>
          <w:lang w:val="es-ES"/>
        </w:rPr>
        <w:t xml:space="preserve">el </w:t>
      </w:r>
      <w:r w:rsidR="00317239" w:rsidRPr="004A3E86">
        <w:rPr>
          <w:rFonts w:cs="Arial"/>
          <w:lang w:val="es-ES"/>
        </w:rPr>
        <w:t>e</w:t>
      </w:r>
      <w:r>
        <w:rPr>
          <w:rFonts w:cs="Arial"/>
          <w:lang w:val="es-ES"/>
        </w:rPr>
        <w:t>j</w:t>
      </w:r>
      <w:r w:rsidR="00317239" w:rsidRPr="004A3E86">
        <w:rPr>
          <w:rFonts w:cs="Arial"/>
          <w:lang w:val="es-ES"/>
        </w:rPr>
        <w:t>ercici</w:t>
      </w:r>
      <w:r>
        <w:rPr>
          <w:rFonts w:cs="Arial"/>
          <w:lang w:val="es-ES"/>
        </w:rPr>
        <w:t>o de la</w:t>
      </w:r>
      <w:r w:rsidR="00317239" w:rsidRPr="004A3E86">
        <w:rPr>
          <w:rFonts w:cs="Arial"/>
          <w:lang w:val="es-ES"/>
        </w:rPr>
        <w:t xml:space="preserve">s </w:t>
      </w:r>
      <w:r w:rsidRPr="004A3E86">
        <w:rPr>
          <w:rFonts w:cs="Arial"/>
          <w:lang w:val="es-ES"/>
        </w:rPr>
        <w:t>funciones</w:t>
      </w:r>
      <w:r w:rsidR="00317239" w:rsidRPr="004A3E86">
        <w:rPr>
          <w:rFonts w:cs="Arial"/>
          <w:lang w:val="es-ES"/>
        </w:rPr>
        <w:t xml:space="preserve"> que </w:t>
      </w:r>
      <w:r>
        <w:rPr>
          <w:rFonts w:cs="Arial"/>
          <w:lang w:val="es-ES"/>
        </w:rPr>
        <w:t>las que</w:t>
      </w:r>
      <w:r w:rsidR="00317239" w:rsidRPr="004A3E86">
        <w:rPr>
          <w:rFonts w:cs="Arial"/>
          <w:lang w:val="es-ES"/>
        </w:rPr>
        <w:t xml:space="preserve"> </w:t>
      </w:r>
      <w:r w:rsidRPr="004A3E86">
        <w:rPr>
          <w:rFonts w:cs="Arial"/>
          <w:lang w:val="es-ES"/>
        </w:rPr>
        <w:t>están</w:t>
      </w:r>
      <w:r w:rsidR="00317239" w:rsidRPr="004A3E86">
        <w:rPr>
          <w:rFonts w:cs="Arial"/>
          <w:lang w:val="es-ES"/>
        </w:rPr>
        <w:t xml:space="preserve"> </w:t>
      </w:r>
      <w:r w:rsidRPr="004A3E86">
        <w:rPr>
          <w:rFonts w:cs="Arial"/>
          <w:lang w:val="es-ES"/>
        </w:rPr>
        <w:t>legalmente</w:t>
      </w:r>
      <w:r w:rsidR="00317239" w:rsidRPr="004A3E86">
        <w:rPr>
          <w:rFonts w:cs="Arial"/>
          <w:lang w:val="es-ES"/>
        </w:rPr>
        <w:t xml:space="preserve"> </w:t>
      </w:r>
      <w:r w:rsidRPr="004A3E86">
        <w:rPr>
          <w:rFonts w:cs="Arial"/>
          <w:lang w:val="es-ES"/>
        </w:rPr>
        <w:t>asignadas</w:t>
      </w:r>
      <w:r w:rsidR="00317239" w:rsidRPr="004A3E86">
        <w:rPr>
          <w:rFonts w:cs="Arial"/>
          <w:lang w:val="es-ES"/>
        </w:rPr>
        <w:t>, recon</w:t>
      </w:r>
      <w:r>
        <w:rPr>
          <w:rFonts w:cs="Arial"/>
          <w:lang w:val="es-ES"/>
        </w:rPr>
        <w:t xml:space="preserve">ociéndose </w:t>
      </w:r>
      <w:r w:rsidRPr="004A3E86">
        <w:rPr>
          <w:rFonts w:cs="Arial"/>
          <w:lang w:val="es-ES"/>
        </w:rPr>
        <w:t>recíprocamente</w:t>
      </w:r>
      <w:r>
        <w:rPr>
          <w:rFonts w:cs="Arial"/>
          <w:lang w:val="es-ES"/>
        </w:rPr>
        <w:t xml:space="preserve"> la capacidad</w:t>
      </w:r>
      <w:r w:rsidR="00317239" w:rsidRPr="004A3E86">
        <w:rPr>
          <w:rFonts w:cs="Arial"/>
          <w:lang w:val="es-ES"/>
        </w:rPr>
        <w:t xml:space="preserve"> legal </w:t>
      </w:r>
      <w:r w:rsidRPr="004A3E86">
        <w:rPr>
          <w:rFonts w:cs="Arial"/>
          <w:lang w:val="es-ES"/>
        </w:rPr>
        <w:t>necesaria</w:t>
      </w:r>
      <w:r>
        <w:rPr>
          <w:rFonts w:cs="Arial"/>
          <w:lang w:val="es-ES"/>
        </w:rPr>
        <w:t xml:space="preserve"> para obligar</w:t>
      </w:r>
      <w:r w:rsidR="00317239" w:rsidRPr="004A3E86">
        <w:rPr>
          <w:rFonts w:cs="Arial"/>
          <w:lang w:val="es-ES"/>
        </w:rPr>
        <w:t xml:space="preserve">se de </w:t>
      </w:r>
      <w:r w:rsidRPr="004A3E86">
        <w:rPr>
          <w:rFonts w:cs="Arial"/>
          <w:lang w:val="es-ES"/>
        </w:rPr>
        <w:t>común</w:t>
      </w:r>
      <w:r w:rsidR="00317239" w:rsidRPr="004A3E86">
        <w:rPr>
          <w:rFonts w:cs="Arial"/>
          <w:lang w:val="es-ES"/>
        </w:rPr>
        <w:t xml:space="preserve"> ac</w:t>
      </w:r>
      <w:r>
        <w:rPr>
          <w:rFonts w:cs="Arial"/>
          <w:lang w:val="es-ES"/>
        </w:rPr>
        <w:t>ue</w:t>
      </w:r>
      <w:r w:rsidR="00317239" w:rsidRPr="004A3E86">
        <w:rPr>
          <w:rFonts w:cs="Arial"/>
          <w:lang w:val="es-ES"/>
        </w:rPr>
        <w:t>rd</w:t>
      </w:r>
      <w:r>
        <w:rPr>
          <w:rFonts w:cs="Arial"/>
          <w:lang w:val="es-ES"/>
        </w:rPr>
        <w:t>o</w:t>
      </w:r>
      <w:r w:rsidR="00317239" w:rsidRPr="004A3E86">
        <w:rPr>
          <w:rFonts w:cs="Arial"/>
          <w:lang w:val="es-ES"/>
        </w:rPr>
        <w:t>,</w:t>
      </w:r>
    </w:p>
    <w:p w:rsidR="00317239" w:rsidRPr="004A3E86" w:rsidRDefault="00317239" w:rsidP="00317239">
      <w:pPr>
        <w:spacing w:after="0"/>
        <w:jc w:val="both"/>
        <w:rPr>
          <w:rFonts w:cs="Arial"/>
          <w:lang w:val="es-ES"/>
        </w:rPr>
      </w:pPr>
    </w:p>
    <w:p w:rsidR="00317239" w:rsidRPr="004A3E86" w:rsidRDefault="00317239" w:rsidP="00317239">
      <w:pPr>
        <w:spacing w:after="0"/>
        <w:jc w:val="center"/>
        <w:rPr>
          <w:rFonts w:cs="Arial"/>
          <w:b/>
          <w:lang w:val="es-ES"/>
        </w:rPr>
      </w:pPr>
      <w:r w:rsidRPr="004A3E86">
        <w:rPr>
          <w:rFonts w:cs="Arial"/>
          <w:b/>
          <w:lang w:val="es-ES"/>
        </w:rPr>
        <w:t>MANIF</w:t>
      </w:r>
      <w:r w:rsidR="00845010">
        <w:rPr>
          <w:rFonts w:cs="Arial"/>
          <w:b/>
          <w:lang w:val="es-ES"/>
        </w:rPr>
        <w:t>IESTA</w:t>
      </w:r>
      <w:r w:rsidRPr="004A3E86">
        <w:rPr>
          <w:rFonts w:cs="Arial"/>
          <w:b/>
          <w:lang w:val="es-ES"/>
        </w:rPr>
        <w:t>N</w:t>
      </w:r>
    </w:p>
    <w:p w:rsidR="00317239" w:rsidRPr="004A3E86" w:rsidRDefault="00317239" w:rsidP="00317239">
      <w:pPr>
        <w:spacing w:after="0"/>
        <w:jc w:val="center"/>
        <w:rPr>
          <w:rFonts w:cs="Arial"/>
          <w:b/>
          <w:lang w:val="es-ES"/>
        </w:rPr>
      </w:pPr>
    </w:p>
    <w:p w:rsidR="00317239" w:rsidRPr="004A3E86" w:rsidRDefault="00317239" w:rsidP="00317239">
      <w:pPr>
        <w:numPr>
          <w:ilvl w:val="0"/>
          <w:numId w:val="10"/>
        </w:numPr>
        <w:spacing w:after="0"/>
        <w:ind w:left="567" w:hanging="567"/>
        <w:jc w:val="both"/>
        <w:rPr>
          <w:rFonts w:cs="Arial"/>
          <w:lang w:val="es-ES"/>
        </w:rPr>
      </w:pPr>
      <w:r w:rsidRPr="004A3E86">
        <w:rPr>
          <w:rFonts w:cs="Arial"/>
          <w:lang w:val="es-ES"/>
        </w:rPr>
        <w:t xml:space="preserve">Que........................... </w:t>
      </w:r>
      <w:r w:rsidRPr="004A3E86">
        <w:rPr>
          <w:rFonts w:cs="Arial"/>
          <w:i/>
          <w:color w:val="4F81BD" w:themeColor="accent1"/>
          <w:lang w:val="es-ES"/>
        </w:rPr>
        <w:t>[indicar nom</w:t>
      </w:r>
      <w:r w:rsidR="00845010">
        <w:rPr>
          <w:rFonts w:cs="Arial"/>
          <w:i/>
          <w:color w:val="4F81BD" w:themeColor="accent1"/>
          <w:lang w:val="es-ES"/>
        </w:rPr>
        <w:t>bre</w:t>
      </w:r>
      <w:r w:rsidRPr="004A3E86">
        <w:rPr>
          <w:rFonts w:cs="Arial"/>
          <w:i/>
          <w:color w:val="4F81BD" w:themeColor="accent1"/>
          <w:lang w:val="es-ES"/>
        </w:rPr>
        <w:t xml:space="preserve"> del responsable]</w:t>
      </w:r>
      <w:r w:rsidRPr="004A3E86">
        <w:rPr>
          <w:rFonts w:cs="Arial"/>
          <w:lang w:val="es-ES"/>
        </w:rPr>
        <w:t>, d</w:t>
      </w:r>
      <w:r w:rsidR="00845010">
        <w:rPr>
          <w:rFonts w:cs="Arial"/>
          <w:lang w:val="es-ES"/>
        </w:rPr>
        <w:t>e acue</w:t>
      </w:r>
      <w:r w:rsidRPr="004A3E86">
        <w:rPr>
          <w:rFonts w:cs="Arial"/>
          <w:lang w:val="es-ES"/>
        </w:rPr>
        <w:t>rd</w:t>
      </w:r>
      <w:r w:rsidR="00845010">
        <w:rPr>
          <w:rFonts w:cs="Arial"/>
          <w:lang w:val="es-ES"/>
        </w:rPr>
        <w:t>o con la</w:t>
      </w:r>
      <w:r w:rsidRPr="004A3E86">
        <w:rPr>
          <w:rFonts w:cs="Arial"/>
          <w:lang w:val="es-ES"/>
        </w:rPr>
        <w:t xml:space="preserve">s </w:t>
      </w:r>
      <w:r w:rsidR="00845010" w:rsidRPr="004A3E86">
        <w:rPr>
          <w:rFonts w:cs="Arial"/>
          <w:lang w:val="es-ES"/>
        </w:rPr>
        <w:t>competencias</w:t>
      </w:r>
      <w:r w:rsidRPr="004A3E86">
        <w:rPr>
          <w:rFonts w:cs="Arial"/>
          <w:lang w:val="es-ES"/>
        </w:rPr>
        <w:t xml:space="preserve"> que t</w:t>
      </w:r>
      <w:r w:rsidR="00845010">
        <w:rPr>
          <w:rFonts w:cs="Arial"/>
          <w:lang w:val="es-ES"/>
        </w:rPr>
        <w:t>iene</w:t>
      </w:r>
      <w:r w:rsidRPr="004A3E86">
        <w:rPr>
          <w:rFonts w:cs="Arial"/>
          <w:lang w:val="es-ES"/>
        </w:rPr>
        <w:t xml:space="preserve"> </w:t>
      </w:r>
      <w:r w:rsidR="00845010" w:rsidRPr="004A3E86">
        <w:rPr>
          <w:rFonts w:cs="Arial"/>
          <w:lang w:val="es-ES"/>
        </w:rPr>
        <w:t>atribuidas</w:t>
      </w:r>
      <w:r w:rsidR="00845010">
        <w:rPr>
          <w:rFonts w:cs="Arial"/>
          <w:lang w:val="es-ES"/>
        </w:rPr>
        <w:t>, le</w:t>
      </w:r>
      <w:r w:rsidRPr="004A3E86">
        <w:rPr>
          <w:rFonts w:cs="Arial"/>
          <w:lang w:val="es-ES"/>
        </w:rPr>
        <w:t xml:space="preserve"> correspon</w:t>
      </w:r>
      <w:r w:rsidR="00845010">
        <w:rPr>
          <w:rFonts w:cs="Arial"/>
          <w:lang w:val="es-ES"/>
        </w:rPr>
        <w:t>den</w:t>
      </w:r>
      <w:r w:rsidRPr="004A3E86">
        <w:rPr>
          <w:rFonts w:cs="Arial"/>
          <w:lang w:val="es-ES"/>
        </w:rPr>
        <w:t xml:space="preserve"> la </w:t>
      </w:r>
      <w:r w:rsidR="00845010" w:rsidRPr="004A3E86">
        <w:rPr>
          <w:rFonts w:cs="Arial"/>
          <w:lang w:val="es-ES"/>
        </w:rPr>
        <w:t>realización</w:t>
      </w:r>
      <w:r w:rsidRPr="004A3E86">
        <w:rPr>
          <w:rFonts w:cs="Arial"/>
          <w:lang w:val="es-ES"/>
        </w:rPr>
        <w:t xml:space="preserve"> de ................................. </w:t>
      </w:r>
      <w:r w:rsidRPr="004A3E86">
        <w:rPr>
          <w:rFonts w:cs="Arial"/>
          <w:i/>
          <w:color w:val="4F81BD" w:themeColor="accent1"/>
          <w:lang w:val="es-ES"/>
        </w:rPr>
        <w:t>[</w:t>
      </w:r>
      <w:r w:rsidR="00845010">
        <w:rPr>
          <w:rFonts w:cs="Arial"/>
          <w:i/>
          <w:color w:val="4F81BD" w:themeColor="accent1"/>
          <w:lang w:val="es-ES"/>
        </w:rPr>
        <w:t>especificar la</w:t>
      </w:r>
      <w:r w:rsidRPr="004A3E86">
        <w:rPr>
          <w:rFonts w:cs="Arial"/>
          <w:i/>
          <w:color w:val="4F81BD" w:themeColor="accent1"/>
          <w:lang w:val="es-ES"/>
        </w:rPr>
        <w:t xml:space="preserve">s </w:t>
      </w:r>
      <w:r w:rsidR="00845010" w:rsidRPr="004A3E86">
        <w:rPr>
          <w:rFonts w:cs="Arial"/>
          <w:i/>
          <w:color w:val="4F81BD" w:themeColor="accent1"/>
          <w:lang w:val="es-ES"/>
        </w:rPr>
        <w:t>competencias</w:t>
      </w:r>
      <w:r w:rsidRPr="004A3E86">
        <w:rPr>
          <w:rFonts w:cs="Arial"/>
          <w:i/>
          <w:color w:val="4F81BD" w:themeColor="accent1"/>
          <w:lang w:val="es-ES"/>
        </w:rPr>
        <w:t xml:space="preserve"> en l</w:t>
      </w:r>
      <w:r w:rsidR="00845010">
        <w:rPr>
          <w:rFonts w:cs="Arial"/>
          <w:i/>
          <w:color w:val="4F81BD" w:themeColor="accent1"/>
          <w:lang w:val="es-ES"/>
        </w:rPr>
        <w:t>as que se</w:t>
      </w:r>
      <w:r w:rsidRPr="004A3E86">
        <w:rPr>
          <w:rFonts w:cs="Arial"/>
          <w:i/>
          <w:color w:val="4F81BD" w:themeColor="accent1"/>
          <w:lang w:val="es-ES"/>
        </w:rPr>
        <w:t xml:space="preserve"> </w:t>
      </w:r>
      <w:r w:rsidR="00845010">
        <w:rPr>
          <w:rFonts w:cs="Arial"/>
          <w:i/>
          <w:color w:val="4F81BD" w:themeColor="accent1"/>
          <w:lang w:val="es-ES"/>
        </w:rPr>
        <w:t>encuentra incluida</w:t>
      </w:r>
      <w:r w:rsidRPr="004A3E86">
        <w:rPr>
          <w:rFonts w:cs="Arial"/>
          <w:i/>
          <w:color w:val="4F81BD" w:themeColor="accent1"/>
          <w:lang w:val="es-ES"/>
        </w:rPr>
        <w:t xml:space="preserve"> </w:t>
      </w:r>
      <w:r w:rsidR="00845010">
        <w:rPr>
          <w:rFonts w:cs="Arial"/>
          <w:i/>
          <w:color w:val="4F81BD" w:themeColor="accent1"/>
          <w:lang w:val="es-ES"/>
        </w:rPr>
        <w:t>el objeto</w:t>
      </w:r>
      <w:r w:rsidRPr="004A3E86">
        <w:rPr>
          <w:rFonts w:cs="Arial"/>
          <w:i/>
          <w:color w:val="4F81BD" w:themeColor="accent1"/>
          <w:lang w:val="es-ES"/>
        </w:rPr>
        <w:t xml:space="preserve"> del </w:t>
      </w:r>
      <w:r w:rsidR="00845010" w:rsidRPr="004A3E86">
        <w:rPr>
          <w:rFonts w:cs="Arial"/>
          <w:i/>
          <w:color w:val="4F81BD" w:themeColor="accent1"/>
          <w:lang w:val="es-ES"/>
        </w:rPr>
        <w:t>tratamiento</w:t>
      </w:r>
      <w:r w:rsidRPr="004A3E86">
        <w:rPr>
          <w:rFonts w:cs="Arial"/>
          <w:i/>
          <w:color w:val="4F81BD" w:themeColor="accent1"/>
          <w:lang w:val="es-ES"/>
        </w:rPr>
        <w:t>]</w:t>
      </w:r>
      <w:r w:rsidRPr="004A3E86">
        <w:rPr>
          <w:rFonts w:cs="Arial"/>
          <w:lang w:val="es-ES"/>
        </w:rPr>
        <w:t xml:space="preserve"> .......................................... </w:t>
      </w:r>
    </w:p>
    <w:p w:rsidR="00317239" w:rsidRPr="004A3E86" w:rsidRDefault="00317239" w:rsidP="00317239">
      <w:pPr>
        <w:spacing w:after="0"/>
        <w:ind w:left="567"/>
        <w:jc w:val="both"/>
        <w:rPr>
          <w:rFonts w:cs="Arial"/>
          <w:lang w:val="es-ES"/>
        </w:rPr>
      </w:pPr>
    </w:p>
    <w:p w:rsidR="00317239" w:rsidRPr="004A3E86" w:rsidRDefault="00317239" w:rsidP="00317239">
      <w:pPr>
        <w:numPr>
          <w:ilvl w:val="0"/>
          <w:numId w:val="10"/>
        </w:numPr>
        <w:spacing w:after="0"/>
        <w:ind w:left="567" w:hanging="567"/>
        <w:jc w:val="both"/>
        <w:rPr>
          <w:rFonts w:cs="Arial"/>
          <w:lang w:val="es-ES"/>
        </w:rPr>
      </w:pPr>
      <w:r w:rsidRPr="004A3E86">
        <w:rPr>
          <w:rFonts w:cs="Arial"/>
          <w:lang w:val="es-ES"/>
        </w:rPr>
        <w:t>Que l</w:t>
      </w:r>
      <w:r w:rsidR="00845010">
        <w:rPr>
          <w:rFonts w:cs="Arial"/>
          <w:lang w:val="es-ES"/>
        </w:rPr>
        <w:t xml:space="preserve">a </w:t>
      </w:r>
      <w:r w:rsidRPr="004A3E86">
        <w:rPr>
          <w:rFonts w:cs="Arial"/>
          <w:lang w:val="es-ES"/>
        </w:rPr>
        <w:t xml:space="preserve">empresa </w:t>
      </w:r>
      <w:r w:rsidR="00845010" w:rsidRPr="004A3E86">
        <w:rPr>
          <w:rFonts w:cs="Arial"/>
          <w:lang w:val="es-ES"/>
        </w:rPr>
        <w:t>contratista</w:t>
      </w:r>
      <w:r w:rsidRPr="004A3E86">
        <w:rPr>
          <w:rFonts w:cs="Arial"/>
          <w:lang w:val="es-ES"/>
        </w:rPr>
        <w:t xml:space="preserve"> ................................... </w:t>
      </w:r>
      <w:r w:rsidRPr="004A3E86">
        <w:rPr>
          <w:rFonts w:cs="Arial"/>
          <w:i/>
          <w:color w:val="4F81BD" w:themeColor="accent1"/>
          <w:lang w:val="es-ES"/>
        </w:rPr>
        <w:t>[</w:t>
      </w:r>
      <w:r w:rsidR="00845010">
        <w:rPr>
          <w:rFonts w:cs="Arial"/>
          <w:i/>
          <w:color w:val="4F81BD" w:themeColor="accent1"/>
          <w:lang w:val="es-ES"/>
        </w:rPr>
        <w:t>en su caso</w:t>
      </w:r>
      <w:r w:rsidRPr="004A3E86">
        <w:rPr>
          <w:rFonts w:cs="Arial"/>
          <w:i/>
          <w:color w:val="4F81BD" w:themeColor="accent1"/>
          <w:lang w:val="es-ES"/>
        </w:rPr>
        <w:t>]</w:t>
      </w:r>
      <w:r w:rsidRPr="004A3E86">
        <w:rPr>
          <w:rFonts w:cs="Arial"/>
          <w:color w:val="4F81BD" w:themeColor="accent1"/>
          <w:lang w:val="es-ES"/>
        </w:rPr>
        <w:t xml:space="preserve"> </w:t>
      </w:r>
      <w:r w:rsidR="00845010">
        <w:rPr>
          <w:rFonts w:cs="Arial"/>
          <w:lang w:val="es-ES"/>
        </w:rPr>
        <w:t>tiene por objeto</w:t>
      </w:r>
      <w:r w:rsidRPr="004A3E86">
        <w:rPr>
          <w:rFonts w:cs="Arial"/>
          <w:lang w:val="es-ES"/>
        </w:rPr>
        <w:t xml:space="preserve"> ................................................ </w:t>
      </w:r>
      <w:r w:rsidRPr="004A3E86">
        <w:rPr>
          <w:rFonts w:cs="Arial"/>
          <w:i/>
          <w:color w:val="4F81BD" w:themeColor="accent1"/>
          <w:lang w:val="es-ES"/>
        </w:rPr>
        <w:t xml:space="preserve">[indicar </w:t>
      </w:r>
      <w:r w:rsidR="00845010">
        <w:rPr>
          <w:rFonts w:cs="Arial"/>
          <w:i/>
          <w:color w:val="4F81BD" w:themeColor="accent1"/>
          <w:lang w:val="es-ES"/>
        </w:rPr>
        <w:t>finalidad</w:t>
      </w:r>
      <w:r w:rsidRPr="004A3E86">
        <w:rPr>
          <w:rFonts w:cs="Arial"/>
          <w:i/>
          <w:color w:val="4F81BD" w:themeColor="accent1"/>
          <w:lang w:val="es-ES"/>
        </w:rPr>
        <w:t>/</w:t>
      </w:r>
      <w:r w:rsidR="00845010">
        <w:rPr>
          <w:rFonts w:cs="Arial"/>
          <w:i/>
          <w:color w:val="4F81BD" w:themeColor="accent1"/>
          <w:lang w:val="es-ES"/>
        </w:rPr>
        <w:t>e</w:t>
      </w:r>
      <w:r w:rsidRPr="004A3E86">
        <w:rPr>
          <w:rFonts w:cs="Arial"/>
          <w:i/>
          <w:color w:val="4F81BD" w:themeColor="accent1"/>
          <w:lang w:val="es-ES"/>
        </w:rPr>
        <w:t>s]</w:t>
      </w:r>
      <w:r w:rsidRPr="004A3E86">
        <w:rPr>
          <w:rFonts w:cs="Arial"/>
          <w:lang w:val="es-ES"/>
        </w:rPr>
        <w:t>.</w:t>
      </w:r>
    </w:p>
    <w:p w:rsidR="00317239" w:rsidRPr="004A3E86" w:rsidRDefault="00317239" w:rsidP="00317239">
      <w:pPr>
        <w:spacing w:after="0"/>
        <w:ind w:left="567"/>
        <w:jc w:val="both"/>
        <w:rPr>
          <w:rFonts w:cs="Arial"/>
          <w:lang w:val="es-ES"/>
        </w:rPr>
      </w:pPr>
    </w:p>
    <w:p w:rsidR="00317239" w:rsidRPr="004A3E86" w:rsidRDefault="00317239" w:rsidP="00317239">
      <w:pPr>
        <w:numPr>
          <w:ilvl w:val="0"/>
          <w:numId w:val="10"/>
        </w:numPr>
        <w:tabs>
          <w:tab w:val="left" w:pos="426"/>
        </w:tabs>
        <w:spacing w:after="0"/>
        <w:ind w:left="567" w:hanging="567"/>
        <w:jc w:val="both"/>
        <w:rPr>
          <w:rFonts w:cs="Arial"/>
          <w:color w:val="4F81BD" w:themeColor="accent1"/>
          <w:lang w:val="es-ES"/>
        </w:rPr>
      </w:pPr>
      <w:r w:rsidRPr="004A3E86">
        <w:rPr>
          <w:rFonts w:cs="Arial"/>
          <w:i/>
          <w:iCs/>
          <w:lang w:val="es-ES"/>
        </w:rPr>
        <w:t xml:space="preserve">  </w:t>
      </w:r>
      <w:r w:rsidR="00845010">
        <w:rPr>
          <w:rFonts w:cs="Arial"/>
          <w:i/>
          <w:iCs/>
          <w:color w:val="4F81BD" w:themeColor="accent1"/>
          <w:lang w:val="es-ES"/>
        </w:rPr>
        <w:t>[Hac</w:t>
      </w:r>
      <w:r w:rsidRPr="004A3E86">
        <w:rPr>
          <w:rFonts w:cs="Arial"/>
          <w:i/>
          <w:iCs/>
          <w:color w:val="4F81BD" w:themeColor="accent1"/>
          <w:lang w:val="es-ES"/>
        </w:rPr>
        <w:t xml:space="preserve">er </w:t>
      </w:r>
      <w:r w:rsidR="00845010" w:rsidRPr="004A3E86">
        <w:rPr>
          <w:rFonts w:cs="Arial"/>
          <w:i/>
          <w:iCs/>
          <w:color w:val="4F81BD" w:themeColor="accent1"/>
          <w:lang w:val="es-ES"/>
        </w:rPr>
        <w:t>referencia</w:t>
      </w:r>
      <w:r w:rsidRPr="004A3E86">
        <w:rPr>
          <w:rFonts w:cs="Arial"/>
          <w:i/>
          <w:iCs/>
          <w:color w:val="4F81BD" w:themeColor="accent1"/>
          <w:lang w:val="es-ES"/>
        </w:rPr>
        <w:t xml:space="preserve"> al contra</w:t>
      </w:r>
      <w:r w:rsidR="00845010">
        <w:rPr>
          <w:rFonts w:cs="Arial"/>
          <w:i/>
          <w:iCs/>
          <w:color w:val="4F81BD" w:themeColor="accent1"/>
          <w:lang w:val="es-ES"/>
        </w:rPr>
        <w:t>to que hace</w:t>
      </w:r>
      <w:r w:rsidRPr="004A3E86">
        <w:rPr>
          <w:rFonts w:cs="Arial"/>
          <w:i/>
          <w:iCs/>
          <w:color w:val="4F81BD" w:themeColor="accent1"/>
          <w:lang w:val="es-ES"/>
        </w:rPr>
        <w:t xml:space="preserve"> </w:t>
      </w:r>
      <w:r w:rsidR="00845010" w:rsidRPr="004A3E86">
        <w:rPr>
          <w:rFonts w:cs="Arial"/>
          <w:i/>
          <w:iCs/>
          <w:color w:val="4F81BD" w:themeColor="accent1"/>
          <w:lang w:val="es-ES"/>
        </w:rPr>
        <w:t>necesario</w:t>
      </w:r>
      <w:r w:rsidRPr="004A3E86">
        <w:rPr>
          <w:rFonts w:cs="Arial"/>
          <w:i/>
          <w:iCs/>
          <w:color w:val="4F81BD" w:themeColor="accent1"/>
          <w:lang w:val="es-ES"/>
        </w:rPr>
        <w:t xml:space="preserve"> </w:t>
      </w:r>
      <w:r w:rsidR="00845010">
        <w:rPr>
          <w:rFonts w:cs="Arial"/>
          <w:i/>
          <w:iCs/>
          <w:color w:val="4F81BD" w:themeColor="accent1"/>
          <w:lang w:val="es-ES"/>
        </w:rPr>
        <w:t>firmar</w:t>
      </w:r>
      <w:r w:rsidRPr="004A3E86">
        <w:rPr>
          <w:rFonts w:cs="Arial"/>
          <w:i/>
          <w:iCs/>
          <w:color w:val="4F81BD" w:themeColor="accent1"/>
          <w:lang w:val="es-ES"/>
        </w:rPr>
        <w:t xml:space="preserve"> </w:t>
      </w:r>
      <w:r w:rsidR="00845010">
        <w:rPr>
          <w:rFonts w:cs="Arial"/>
          <w:i/>
          <w:iCs/>
          <w:color w:val="4F81BD" w:themeColor="accent1"/>
          <w:lang w:val="es-ES"/>
        </w:rPr>
        <w:t>el acue</w:t>
      </w:r>
      <w:r w:rsidRPr="004A3E86">
        <w:rPr>
          <w:rFonts w:cs="Arial"/>
          <w:i/>
          <w:iCs/>
          <w:color w:val="4F81BD" w:themeColor="accent1"/>
          <w:lang w:val="es-ES"/>
        </w:rPr>
        <w:t>rd</w:t>
      </w:r>
      <w:r w:rsidR="00845010">
        <w:rPr>
          <w:rFonts w:cs="Arial"/>
          <w:i/>
          <w:iCs/>
          <w:color w:val="4F81BD" w:themeColor="accent1"/>
          <w:lang w:val="es-ES"/>
        </w:rPr>
        <w:t>o y otra</w:t>
      </w:r>
      <w:r w:rsidRPr="004A3E86">
        <w:rPr>
          <w:rFonts w:cs="Arial"/>
          <w:i/>
          <w:iCs/>
          <w:color w:val="4F81BD" w:themeColor="accent1"/>
          <w:lang w:val="es-ES"/>
        </w:rPr>
        <w:t xml:space="preserve"> </w:t>
      </w:r>
      <w:r w:rsidR="00845010" w:rsidRPr="004A3E86">
        <w:rPr>
          <w:rFonts w:cs="Arial"/>
          <w:i/>
          <w:iCs/>
          <w:color w:val="4F81BD" w:themeColor="accent1"/>
          <w:lang w:val="es-ES"/>
        </w:rPr>
        <w:t>información</w:t>
      </w:r>
      <w:r w:rsidRPr="004A3E86">
        <w:rPr>
          <w:rFonts w:cs="Arial"/>
          <w:i/>
          <w:iCs/>
          <w:color w:val="4F81BD" w:themeColor="accent1"/>
          <w:lang w:val="es-ES"/>
        </w:rPr>
        <w:t xml:space="preserve"> que s</w:t>
      </w:r>
      <w:r w:rsidR="00845010">
        <w:rPr>
          <w:rFonts w:cs="Arial"/>
          <w:i/>
          <w:iCs/>
          <w:color w:val="4F81BD" w:themeColor="accent1"/>
          <w:lang w:val="es-ES"/>
        </w:rPr>
        <w:t>ea</w:t>
      </w:r>
      <w:r w:rsidRPr="004A3E86">
        <w:rPr>
          <w:rFonts w:cs="Arial"/>
          <w:i/>
          <w:iCs/>
          <w:color w:val="4F81BD" w:themeColor="accent1"/>
          <w:lang w:val="es-ES"/>
        </w:rPr>
        <w:t xml:space="preserve"> </w:t>
      </w:r>
      <w:r w:rsidR="00845010" w:rsidRPr="004A3E86">
        <w:rPr>
          <w:rFonts w:cs="Arial"/>
          <w:i/>
          <w:iCs/>
          <w:color w:val="4F81BD" w:themeColor="accent1"/>
          <w:lang w:val="es-ES"/>
        </w:rPr>
        <w:t>necesaria</w:t>
      </w:r>
      <w:r w:rsidR="00845010">
        <w:rPr>
          <w:rFonts w:cs="Arial"/>
          <w:i/>
          <w:iCs/>
          <w:color w:val="4F81BD" w:themeColor="accent1"/>
          <w:lang w:val="es-ES"/>
        </w:rPr>
        <w:t>; incluir</w:t>
      </w:r>
      <w:r w:rsidRPr="004A3E86">
        <w:rPr>
          <w:rFonts w:cs="Arial"/>
          <w:i/>
          <w:iCs/>
          <w:color w:val="4F81BD" w:themeColor="accent1"/>
          <w:lang w:val="es-ES"/>
        </w:rPr>
        <w:t xml:space="preserve">, </w:t>
      </w:r>
      <w:r w:rsidR="00845010">
        <w:rPr>
          <w:rFonts w:cs="Arial"/>
          <w:i/>
          <w:iCs/>
          <w:color w:val="4F81BD" w:themeColor="accent1"/>
          <w:lang w:val="es-ES"/>
        </w:rPr>
        <w:t xml:space="preserve">en su caso, el núm. De </w:t>
      </w:r>
      <w:r w:rsidRPr="004A3E86">
        <w:rPr>
          <w:rFonts w:cs="Arial"/>
          <w:i/>
          <w:iCs/>
          <w:color w:val="4F81BD" w:themeColor="accent1"/>
          <w:lang w:val="es-ES"/>
        </w:rPr>
        <w:t>expedient</w:t>
      </w:r>
      <w:r w:rsidR="00845010">
        <w:rPr>
          <w:rFonts w:cs="Arial"/>
          <w:i/>
          <w:iCs/>
          <w:color w:val="4F81BD" w:themeColor="accent1"/>
          <w:lang w:val="es-ES"/>
        </w:rPr>
        <w:t>e</w:t>
      </w:r>
      <w:r w:rsidRPr="004A3E86">
        <w:rPr>
          <w:rFonts w:cs="Arial"/>
          <w:i/>
          <w:iCs/>
          <w:color w:val="4F81BD" w:themeColor="accent1"/>
          <w:lang w:val="es-ES"/>
        </w:rPr>
        <w:t xml:space="preserve"> contra</w:t>
      </w:r>
      <w:r w:rsidR="00845010">
        <w:rPr>
          <w:rFonts w:cs="Arial"/>
          <w:i/>
          <w:iCs/>
          <w:color w:val="4F81BD" w:themeColor="accent1"/>
          <w:lang w:val="es-ES"/>
        </w:rPr>
        <w:t>to</w:t>
      </w:r>
      <w:r w:rsidRPr="004A3E86">
        <w:rPr>
          <w:rFonts w:cs="Arial"/>
          <w:i/>
          <w:iCs/>
          <w:color w:val="4F81BD" w:themeColor="accent1"/>
          <w:lang w:val="es-ES"/>
        </w:rPr>
        <w:t xml:space="preserve">. </w:t>
      </w:r>
      <w:r w:rsidR="00845010" w:rsidRPr="004A3E86">
        <w:rPr>
          <w:rFonts w:cs="Arial"/>
          <w:i/>
          <w:iCs/>
          <w:color w:val="4F81BD" w:themeColor="accent1"/>
          <w:lang w:val="es-ES"/>
        </w:rPr>
        <w:t>Ejemplo</w:t>
      </w:r>
      <w:r w:rsidR="00845010">
        <w:rPr>
          <w:rFonts w:cs="Arial"/>
          <w:i/>
          <w:iCs/>
          <w:color w:val="4F81BD" w:themeColor="accent1"/>
          <w:lang w:val="es-ES"/>
        </w:rPr>
        <w:t>: Amba</w:t>
      </w:r>
      <w:r w:rsidRPr="004A3E86">
        <w:rPr>
          <w:rFonts w:cs="Arial"/>
          <w:i/>
          <w:iCs/>
          <w:color w:val="4F81BD" w:themeColor="accent1"/>
          <w:lang w:val="es-ES"/>
        </w:rPr>
        <w:t xml:space="preserve">s </w:t>
      </w:r>
      <w:r w:rsidR="00845010" w:rsidRPr="004A3E86">
        <w:rPr>
          <w:rFonts w:cs="Arial"/>
          <w:i/>
          <w:iCs/>
          <w:color w:val="4F81BD" w:themeColor="accent1"/>
          <w:lang w:val="es-ES"/>
        </w:rPr>
        <w:t>partes</w:t>
      </w:r>
      <w:r w:rsidRPr="004A3E86">
        <w:rPr>
          <w:rFonts w:cs="Arial"/>
          <w:i/>
          <w:iCs/>
          <w:color w:val="4F81BD" w:themeColor="accent1"/>
          <w:lang w:val="es-ES"/>
        </w:rPr>
        <w:t xml:space="preserve"> han </w:t>
      </w:r>
      <w:r w:rsidR="00845010">
        <w:rPr>
          <w:rFonts w:cs="Arial"/>
          <w:i/>
          <w:iCs/>
          <w:color w:val="4F81BD" w:themeColor="accent1"/>
          <w:lang w:val="es-ES"/>
        </w:rPr>
        <w:t>firmado</w:t>
      </w:r>
      <w:r w:rsidRPr="004A3E86">
        <w:rPr>
          <w:rFonts w:cs="Arial"/>
          <w:i/>
          <w:iCs/>
          <w:color w:val="4F81BD" w:themeColor="accent1"/>
          <w:lang w:val="es-ES"/>
        </w:rPr>
        <w:t xml:space="preserve"> un contracte per X, </w:t>
      </w:r>
      <w:r w:rsidR="00845010">
        <w:rPr>
          <w:rFonts w:cs="Arial"/>
          <w:i/>
          <w:iCs/>
          <w:color w:val="4F81BD" w:themeColor="accent1"/>
          <w:lang w:val="es-ES"/>
        </w:rPr>
        <w:t>con</w:t>
      </w:r>
      <w:r w:rsidRPr="004A3E86">
        <w:rPr>
          <w:rFonts w:cs="Arial"/>
          <w:i/>
          <w:iCs/>
          <w:color w:val="4F81BD" w:themeColor="accent1"/>
          <w:lang w:val="es-ES"/>
        </w:rPr>
        <w:t xml:space="preserve"> expedient</w:t>
      </w:r>
      <w:r w:rsidR="00845010">
        <w:rPr>
          <w:rFonts w:cs="Arial"/>
          <w:i/>
          <w:iCs/>
          <w:color w:val="4F81BD" w:themeColor="accent1"/>
          <w:lang w:val="es-ES"/>
        </w:rPr>
        <w:t>e</w:t>
      </w:r>
      <w:r w:rsidRPr="004A3E86">
        <w:rPr>
          <w:rFonts w:cs="Arial"/>
          <w:i/>
          <w:iCs/>
          <w:color w:val="4F81BD" w:themeColor="accent1"/>
          <w:lang w:val="es-ES"/>
        </w:rPr>
        <w:t xml:space="preserve"> X] </w:t>
      </w:r>
    </w:p>
    <w:p w:rsidR="00317239" w:rsidRPr="004A3E86" w:rsidRDefault="00317239" w:rsidP="00317239">
      <w:pPr>
        <w:tabs>
          <w:tab w:val="left" w:pos="426"/>
        </w:tabs>
        <w:spacing w:after="0"/>
        <w:ind w:left="567"/>
        <w:jc w:val="both"/>
        <w:rPr>
          <w:rFonts w:cs="Arial"/>
          <w:color w:val="4F81BD" w:themeColor="accent1"/>
          <w:lang w:val="es-ES"/>
        </w:rPr>
      </w:pPr>
    </w:p>
    <w:p w:rsidR="00317239" w:rsidRPr="004A3E86" w:rsidRDefault="00845010" w:rsidP="00317239">
      <w:pPr>
        <w:numPr>
          <w:ilvl w:val="0"/>
          <w:numId w:val="10"/>
        </w:numPr>
        <w:spacing w:after="0"/>
        <w:ind w:left="567" w:hanging="567"/>
        <w:jc w:val="both"/>
        <w:rPr>
          <w:rFonts w:cs="Arial"/>
          <w:lang w:val="es-ES"/>
        </w:rPr>
      </w:pPr>
      <w:r>
        <w:rPr>
          <w:rFonts w:cs="Arial"/>
          <w:lang w:val="es-ES"/>
        </w:rPr>
        <w:lastRenderedPageBreak/>
        <w:t>Dado</w:t>
      </w:r>
      <w:r w:rsidR="00317239" w:rsidRPr="004A3E86">
        <w:rPr>
          <w:rFonts w:cs="Arial"/>
          <w:lang w:val="es-ES"/>
        </w:rPr>
        <w:t xml:space="preserve"> que </w:t>
      </w:r>
      <w:r>
        <w:rPr>
          <w:rFonts w:cs="Arial"/>
          <w:lang w:val="es-ES"/>
        </w:rPr>
        <w:t xml:space="preserve">la </w:t>
      </w:r>
      <w:r w:rsidRPr="004A3E86">
        <w:rPr>
          <w:rFonts w:cs="Arial"/>
          <w:lang w:val="es-ES"/>
        </w:rPr>
        <w:t>ejecución</w:t>
      </w:r>
      <w:r>
        <w:rPr>
          <w:rFonts w:cs="Arial"/>
          <w:lang w:val="es-ES"/>
        </w:rPr>
        <w:t xml:space="preserve"> del contrato mencionado po</w:t>
      </w:r>
      <w:r w:rsidR="00317239" w:rsidRPr="004A3E86">
        <w:rPr>
          <w:rFonts w:cs="Arial"/>
          <w:lang w:val="es-ES"/>
        </w:rPr>
        <w:t>r part</w:t>
      </w:r>
      <w:r>
        <w:rPr>
          <w:rFonts w:cs="Arial"/>
          <w:lang w:val="es-ES"/>
        </w:rPr>
        <w:t>e</w:t>
      </w:r>
      <w:r w:rsidR="00317239" w:rsidRPr="004A3E86">
        <w:rPr>
          <w:rFonts w:cs="Arial"/>
          <w:lang w:val="es-ES"/>
        </w:rPr>
        <w:t xml:space="preserve"> de ... </w:t>
      </w:r>
      <w:r w:rsidR="00317239" w:rsidRPr="004A3E86">
        <w:rPr>
          <w:rFonts w:cs="Arial"/>
          <w:i/>
          <w:color w:val="4F81BD" w:themeColor="accent1"/>
          <w:lang w:val="es-ES"/>
        </w:rPr>
        <w:t xml:space="preserve">[indicar empresa </w:t>
      </w:r>
      <w:r w:rsidRPr="004A3E86">
        <w:rPr>
          <w:rFonts w:cs="Arial"/>
          <w:i/>
          <w:color w:val="4F81BD" w:themeColor="accent1"/>
          <w:lang w:val="es-ES"/>
        </w:rPr>
        <w:t>contratista</w:t>
      </w:r>
      <w:r w:rsidR="00317239" w:rsidRPr="004A3E86">
        <w:rPr>
          <w:rFonts w:cs="Arial"/>
          <w:color w:val="4F81BD" w:themeColor="accent1"/>
          <w:lang w:val="es-ES"/>
        </w:rPr>
        <w:t xml:space="preserve">] </w:t>
      </w:r>
      <w:r w:rsidR="00317239" w:rsidRPr="004A3E86">
        <w:rPr>
          <w:rFonts w:cs="Arial"/>
          <w:lang w:val="es-ES"/>
        </w:rPr>
        <w:t xml:space="preserve">comporta </w:t>
      </w:r>
      <w:r w:rsidRPr="004A3E86">
        <w:rPr>
          <w:rFonts w:cs="Arial"/>
          <w:lang w:val="es-ES"/>
        </w:rPr>
        <w:t>tratar</w:t>
      </w:r>
      <w:r>
        <w:rPr>
          <w:rFonts w:cs="Arial"/>
          <w:lang w:val="es-ES"/>
        </w:rPr>
        <w:t xml:space="preserve"> dato</w:t>
      </w:r>
      <w:r w:rsidR="00317239" w:rsidRPr="004A3E86">
        <w:rPr>
          <w:rFonts w:cs="Arial"/>
          <w:lang w:val="es-ES"/>
        </w:rPr>
        <w:t xml:space="preserve">s </w:t>
      </w:r>
      <w:r w:rsidRPr="004A3E86">
        <w:rPr>
          <w:rFonts w:cs="Arial"/>
          <w:lang w:val="es-ES"/>
        </w:rPr>
        <w:t>personales</w:t>
      </w:r>
      <w:r>
        <w:rPr>
          <w:rFonts w:cs="Arial"/>
          <w:lang w:val="es-ES"/>
        </w:rPr>
        <w:t xml:space="preserve"> de las c</w:t>
      </w:r>
      <w:r w:rsidR="00317239" w:rsidRPr="004A3E86">
        <w:rPr>
          <w:rFonts w:cs="Arial"/>
          <w:lang w:val="es-ES"/>
        </w:rPr>
        <w:t>ual</w:t>
      </w:r>
      <w:r>
        <w:rPr>
          <w:rFonts w:cs="Arial"/>
          <w:lang w:val="es-ES"/>
        </w:rPr>
        <w:t>e</w:t>
      </w:r>
      <w:r w:rsidR="00317239" w:rsidRPr="004A3E86">
        <w:rPr>
          <w:rFonts w:cs="Arial"/>
          <w:lang w:val="es-ES"/>
        </w:rPr>
        <w:t xml:space="preserve">s </w:t>
      </w:r>
      <w:r w:rsidRPr="004A3E86">
        <w:rPr>
          <w:rFonts w:cs="Arial"/>
          <w:lang w:val="es-ES"/>
        </w:rPr>
        <w:t>es</w:t>
      </w:r>
      <w:r w:rsidR="00317239" w:rsidRPr="004A3E86">
        <w:rPr>
          <w:rFonts w:cs="Arial"/>
          <w:lang w:val="es-ES"/>
        </w:rPr>
        <w:t xml:space="preserve"> responsable ... </w:t>
      </w:r>
      <w:r w:rsidR="00317239" w:rsidRPr="004A3E86">
        <w:rPr>
          <w:rFonts w:cs="Arial"/>
          <w:i/>
          <w:color w:val="4F81BD" w:themeColor="accent1"/>
          <w:lang w:val="es-ES"/>
        </w:rPr>
        <w:t xml:space="preserve">[indicar </w:t>
      </w:r>
      <w:r w:rsidRPr="004A3E86">
        <w:rPr>
          <w:rFonts w:cs="Arial"/>
          <w:i/>
          <w:color w:val="4F81BD" w:themeColor="accent1"/>
          <w:lang w:val="es-ES"/>
        </w:rPr>
        <w:t>órgano</w:t>
      </w:r>
      <w:r w:rsidR="00317239" w:rsidRPr="004A3E86">
        <w:rPr>
          <w:rFonts w:cs="Arial"/>
          <w:i/>
          <w:color w:val="4F81BD" w:themeColor="accent1"/>
          <w:lang w:val="es-ES"/>
        </w:rPr>
        <w:t xml:space="preserve"> de </w:t>
      </w:r>
      <w:r w:rsidRPr="004A3E86">
        <w:rPr>
          <w:rFonts w:cs="Arial"/>
          <w:i/>
          <w:color w:val="4F81BD" w:themeColor="accent1"/>
          <w:lang w:val="es-ES"/>
        </w:rPr>
        <w:t>contratación</w:t>
      </w:r>
      <w:r w:rsidR="00317239" w:rsidRPr="004A3E86">
        <w:rPr>
          <w:rFonts w:cs="Arial"/>
          <w:color w:val="4F81BD" w:themeColor="accent1"/>
          <w:lang w:val="es-ES"/>
        </w:rPr>
        <w:t>]</w:t>
      </w:r>
      <w:r w:rsidR="00317239" w:rsidRPr="004A3E86">
        <w:rPr>
          <w:rFonts w:cs="Arial"/>
          <w:lang w:val="es-ES"/>
        </w:rPr>
        <w:t xml:space="preserve">, ...... </w:t>
      </w:r>
      <w:r w:rsidR="00317239" w:rsidRPr="004A3E86">
        <w:rPr>
          <w:rFonts w:cs="Arial"/>
          <w:i/>
          <w:color w:val="4F81BD" w:themeColor="accent1"/>
          <w:lang w:val="es-ES"/>
        </w:rPr>
        <w:t>[</w:t>
      </w:r>
      <w:r w:rsidR="00317239" w:rsidRPr="004A3E86">
        <w:rPr>
          <w:rFonts w:cs="Arial"/>
          <w:color w:val="4F81BD" w:themeColor="accent1"/>
          <w:lang w:val="es-ES"/>
        </w:rPr>
        <w:t xml:space="preserve">indicar </w:t>
      </w:r>
      <w:r w:rsidR="00317239" w:rsidRPr="004A3E86">
        <w:rPr>
          <w:rFonts w:cs="Arial"/>
          <w:i/>
          <w:color w:val="4F81BD" w:themeColor="accent1"/>
          <w:lang w:val="es-ES"/>
        </w:rPr>
        <w:t>nom</w:t>
      </w:r>
      <w:r>
        <w:rPr>
          <w:rFonts w:cs="Arial"/>
          <w:i/>
          <w:color w:val="4F81BD" w:themeColor="accent1"/>
          <w:lang w:val="es-ES"/>
        </w:rPr>
        <w:t>bre</w:t>
      </w:r>
      <w:r w:rsidR="00317239" w:rsidRPr="004A3E86">
        <w:rPr>
          <w:rFonts w:cs="Arial"/>
          <w:i/>
          <w:color w:val="4F81BD" w:themeColor="accent1"/>
          <w:lang w:val="es-ES"/>
        </w:rPr>
        <w:t xml:space="preserve"> de l</w:t>
      </w:r>
      <w:r>
        <w:rPr>
          <w:rFonts w:cs="Arial"/>
          <w:i/>
          <w:color w:val="4F81BD" w:themeColor="accent1"/>
          <w:lang w:val="es-ES"/>
        </w:rPr>
        <w:t xml:space="preserve">a </w:t>
      </w:r>
      <w:r w:rsidR="00317239" w:rsidRPr="004A3E86">
        <w:rPr>
          <w:rFonts w:cs="Arial"/>
          <w:i/>
          <w:color w:val="4F81BD" w:themeColor="accent1"/>
          <w:lang w:val="es-ES"/>
        </w:rPr>
        <w:t xml:space="preserve">empresa </w:t>
      </w:r>
      <w:r w:rsidRPr="004A3E86">
        <w:rPr>
          <w:rFonts w:cs="Arial"/>
          <w:i/>
          <w:color w:val="4F81BD" w:themeColor="accent1"/>
          <w:lang w:val="es-ES"/>
        </w:rPr>
        <w:t>contratista</w:t>
      </w:r>
      <w:r w:rsidR="00317239" w:rsidRPr="004A3E86">
        <w:rPr>
          <w:rFonts w:cs="Arial"/>
          <w:i/>
          <w:color w:val="4F81BD" w:themeColor="accent1"/>
          <w:lang w:val="es-ES"/>
        </w:rPr>
        <w:t>]</w:t>
      </w:r>
      <w:r w:rsidR="00317239" w:rsidRPr="004A3E86">
        <w:rPr>
          <w:rFonts w:cs="Arial"/>
          <w:color w:val="4F81BD" w:themeColor="accent1"/>
          <w:lang w:val="es-ES"/>
        </w:rPr>
        <w:t xml:space="preserve"> </w:t>
      </w:r>
      <w:r>
        <w:rPr>
          <w:rFonts w:cs="Arial"/>
          <w:lang w:val="es-ES"/>
        </w:rPr>
        <w:t xml:space="preserve">tiene </w:t>
      </w:r>
      <w:r w:rsidR="00317239" w:rsidRPr="004A3E86">
        <w:rPr>
          <w:rFonts w:cs="Arial"/>
          <w:lang w:val="es-ES"/>
        </w:rPr>
        <w:t xml:space="preserve">la </w:t>
      </w:r>
      <w:r w:rsidRPr="004A3E86">
        <w:rPr>
          <w:rFonts w:cs="Arial"/>
          <w:lang w:val="es-ES"/>
        </w:rPr>
        <w:t>consideración</w:t>
      </w:r>
      <w:r>
        <w:rPr>
          <w:rFonts w:cs="Arial"/>
          <w:lang w:val="es-ES"/>
        </w:rPr>
        <w:t xml:space="preserve"> de encar</w:t>
      </w:r>
      <w:r w:rsidR="00317239" w:rsidRPr="004A3E86">
        <w:rPr>
          <w:rFonts w:cs="Arial"/>
          <w:lang w:val="es-ES"/>
        </w:rPr>
        <w:t xml:space="preserve">gada del </w:t>
      </w:r>
      <w:r w:rsidRPr="004A3E86">
        <w:rPr>
          <w:rFonts w:cs="Arial"/>
          <w:lang w:val="es-ES"/>
        </w:rPr>
        <w:t>tratamiento</w:t>
      </w:r>
      <w:r w:rsidR="00317239" w:rsidRPr="004A3E86">
        <w:rPr>
          <w:rFonts w:cs="Arial"/>
          <w:lang w:val="es-ES"/>
        </w:rPr>
        <w:t>, d</w:t>
      </w:r>
      <w:r>
        <w:rPr>
          <w:rFonts w:cs="Arial"/>
          <w:lang w:val="es-ES"/>
        </w:rPr>
        <w:t>e acue</w:t>
      </w:r>
      <w:r w:rsidR="00317239" w:rsidRPr="004A3E86">
        <w:rPr>
          <w:rFonts w:cs="Arial"/>
          <w:lang w:val="es-ES"/>
        </w:rPr>
        <w:t>rd</w:t>
      </w:r>
      <w:r>
        <w:rPr>
          <w:rFonts w:cs="Arial"/>
          <w:lang w:val="es-ES"/>
        </w:rPr>
        <w:t>o con</w:t>
      </w:r>
      <w:r w:rsidR="00317239" w:rsidRPr="004A3E86">
        <w:rPr>
          <w:rFonts w:cs="Arial"/>
          <w:lang w:val="es-ES"/>
        </w:rPr>
        <w:t xml:space="preserve"> el RGPD i LOPDGDD. </w:t>
      </w:r>
    </w:p>
    <w:p w:rsidR="00317239" w:rsidRPr="004A3E86" w:rsidRDefault="00317239" w:rsidP="00317239">
      <w:pPr>
        <w:pStyle w:val="Pargrafdellista"/>
        <w:rPr>
          <w:rFonts w:cs="Arial"/>
          <w:lang w:val="es-ES"/>
        </w:rPr>
      </w:pPr>
    </w:p>
    <w:p w:rsidR="00317239" w:rsidRPr="004A3E86" w:rsidRDefault="00317239" w:rsidP="00317239">
      <w:pPr>
        <w:spacing w:after="0"/>
        <w:jc w:val="both"/>
        <w:rPr>
          <w:rFonts w:cs="Arial"/>
          <w:lang w:val="es-ES"/>
        </w:rPr>
      </w:pPr>
    </w:p>
    <w:p w:rsidR="00317239" w:rsidRPr="004A3E86" w:rsidRDefault="00317239" w:rsidP="00317239">
      <w:pPr>
        <w:pStyle w:val="Default"/>
        <w:widowControl/>
        <w:numPr>
          <w:ilvl w:val="0"/>
          <w:numId w:val="10"/>
        </w:numPr>
        <w:spacing w:line="276" w:lineRule="auto"/>
        <w:ind w:left="567" w:hanging="567"/>
        <w:jc w:val="both"/>
        <w:rPr>
          <w:b/>
          <w:sz w:val="22"/>
          <w:szCs w:val="22"/>
          <w:lang w:val="es-ES"/>
        </w:rPr>
      </w:pPr>
      <w:r w:rsidRPr="004A3E86">
        <w:rPr>
          <w:sz w:val="22"/>
          <w:szCs w:val="22"/>
          <w:lang w:val="es-ES"/>
        </w:rPr>
        <w:t xml:space="preserve">Que ........ </w:t>
      </w:r>
      <w:r w:rsidRPr="004A3E86">
        <w:rPr>
          <w:i/>
          <w:iCs/>
          <w:color w:val="4F81BD" w:themeColor="accent1"/>
          <w:sz w:val="22"/>
          <w:szCs w:val="22"/>
          <w:lang w:val="es-ES"/>
        </w:rPr>
        <w:t>[nom</w:t>
      </w:r>
      <w:r w:rsidR="00845010">
        <w:rPr>
          <w:i/>
          <w:iCs/>
          <w:color w:val="4F81BD" w:themeColor="accent1"/>
          <w:sz w:val="22"/>
          <w:szCs w:val="22"/>
          <w:lang w:val="es-ES"/>
        </w:rPr>
        <w:t>bre</w:t>
      </w:r>
      <w:r w:rsidRPr="004A3E86">
        <w:rPr>
          <w:i/>
          <w:iCs/>
          <w:color w:val="4F81BD" w:themeColor="accent1"/>
          <w:sz w:val="22"/>
          <w:szCs w:val="22"/>
          <w:lang w:val="es-ES"/>
        </w:rPr>
        <w:t xml:space="preserve"> empresa </w:t>
      </w:r>
      <w:r w:rsidR="00845010" w:rsidRPr="004A3E86">
        <w:rPr>
          <w:i/>
          <w:iCs/>
          <w:color w:val="4F81BD" w:themeColor="accent1"/>
          <w:sz w:val="22"/>
          <w:szCs w:val="22"/>
          <w:lang w:val="es-ES"/>
        </w:rPr>
        <w:t>contratista</w:t>
      </w:r>
      <w:r w:rsidRPr="004A3E86">
        <w:rPr>
          <w:i/>
          <w:iCs/>
          <w:color w:val="4F81BD" w:themeColor="accent1"/>
          <w:sz w:val="22"/>
          <w:szCs w:val="22"/>
          <w:lang w:val="es-ES"/>
        </w:rPr>
        <w:t xml:space="preserve">] </w:t>
      </w:r>
      <w:r w:rsidRPr="004A3E86">
        <w:rPr>
          <w:sz w:val="22"/>
          <w:szCs w:val="22"/>
          <w:lang w:val="es-ES"/>
        </w:rPr>
        <w:t>dispo</w:t>
      </w:r>
      <w:r w:rsidR="00845010">
        <w:rPr>
          <w:sz w:val="22"/>
          <w:szCs w:val="22"/>
          <w:lang w:val="es-ES"/>
        </w:rPr>
        <w:t>ne de la capacidad y los</w:t>
      </w:r>
      <w:r w:rsidRPr="004A3E86">
        <w:rPr>
          <w:sz w:val="22"/>
          <w:szCs w:val="22"/>
          <w:lang w:val="es-ES"/>
        </w:rPr>
        <w:t xml:space="preserve"> recursos </w:t>
      </w:r>
      <w:r w:rsidR="00845010" w:rsidRPr="004A3E86">
        <w:rPr>
          <w:sz w:val="22"/>
          <w:szCs w:val="22"/>
          <w:lang w:val="es-ES"/>
        </w:rPr>
        <w:t>necesarios</w:t>
      </w:r>
      <w:r w:rsidRPr="004A3E86">
        <w:rPr>
          <w:sz w:val="22"/>
          <w:szCs w:val="22"/>
          <w:lang w:val="es-ES"/>
        </w:rPr>
        <w:t xml:space="preserve"> </w:t>
      </w:r>
      <w:r w:rsidR="00845010">
        <w:rPr>
          <w:sz w:val="22"/>
          <w:szCs w:val="22"/>
          <w:lang w:val="es-ES"/>
        </w:rPr>
        <w:t>para garantizar</w:t>
      </w:r>
      <w:r w:rsidRPr="004A3E86">
        <w:rPr>
          <w:sz w:val="22"/>
          <w:szCs w:val="22"/>
          <w:lang w:val="es-ES"/>
        </w:rPr>
        <w:t xml:space="preserve"> que, en </w:t>
      </w:r>
      <w:r w:rsidR="00845010">
        <w:rPr>
          <w:sz w:val="22"/>
          <w:szCs w:val="22"/>
          <w:lang w:val="es-ES"/>
        </w:rPr>
        <w:t>su calidad de encargado</w:t>
      </w:r>
      <w:r w:rsidRPr="004A3E86">
        <w:rPr>
          <w:sz w:val="22"/>
          <w:szCs w:val="22"/>
          <w:lang w:val="es-ES"/>
        </w:rPr>
        <w:t xml:space="preserve"> de </w:t>
      </w:r>
      <w:r w:rsidR="00845010" w:rsidRPr="004A3E86">
        <w:rPr>
          <w:sz w:val="22"/>
          <w:szCs w:val="22"/>
          <w:lang w:val="es-ES"/>
        </w:rPr>
        <w:t>tratamiento</w:t>
      </w:r>
      <w:r w:rsidR="00845010">
        <w:rPr>
          <w:sz w:val="22"/>
          <w:szCs w:val="22"/>
          <w:lang w:val="es-ES"/>
        </w:rPr>
        <w:t>, aplica las medidas</w:t>
      </w:r>
      <w:r w:rsidRPr="004A3E86">
        <w:rPr>
          <w:sz w:val="22"/>
          <w:szCs w:val="22"/>
          <w:lang w:val="es-ES"/>
        </w:rPr>
        <w:t xml:space="preserve"> t</w:t>
      </w:r>
      <w:r w:rsidR="00845010">
        <w:rPr>
          <w:sz w:val="22"/>
          <w:szCs w:val="22"/>
          <w:lang w:val="es-ES"/>
        </w:rPr>
        <w:t>écnicas y</w:t>
      </w:r>
      <w:r w:rsidRPr="004A3E86">
        <w:rPr>
          <w:sz w:val="22"/>
          <w:szCs w:val="22"/>
          <w:lang w:val="es-ES"/>
        </w:rPr>
        <w:t xml:space="preserve"> </w:t>
      </w:r>
      <w:r w:rsidR="00845010" w:rsidRPr="004A3E86">
        <w:rPr>
          <w:sz w:val="22"/>
          <w:szCs w:val="22"/>
          <w:lang w:val="es-ES"/>
        </w:rPr>
        <w:t>organizativas</w:t>
      </w:r>
      <w:r w:rsidRPr="004A3E86">
        <w:rPr>
          <w:sz w:val="22"/>
          <w:szCs w:val="22"/>
          <w:lang w:val="es-ES"/>
        </w:rPr>
        <w:t xml:space="preserve"> </w:t>
      </w:r>
      <w:r w:rsidR="00845010" w:rsidRPr="004A3E86">
        <w:rPr>
          <w:sz w:val="22"/>
          <w:szCs w:val="22"/>
          <w:lang w:val="es-ES"/>
        </w:rPr>
        <w:t>apropiadas</w:t>
      </w:r>
      <w:r w:rsidRPr="004A3E86">
        <w:rPr>
          <w:sz w:val="22"/>
          <w:szCs w:val="22"/>
          <w:lang w:val="es-ES"/>
        </w:rPr>
        <w:t xml:space="preserve"> p</w:t>
      </w:r>
      <w:r w:rsidR="00845010">
        <w:rPr>
          <w:sz w:val="22"/>
          <w:szCs w:val="22"/>
          <w:lang w:val="es-ES"/>
        </w:rPr>
        <w:t>a</w:t>
      </w:r>
      <w:r w:rsidRPr="004A3E86">
        <w:rPr>
          <w:sz w:val="22"/>
          <w:szCs w:val="22"/>
          <w:lang w:val="es-ES"/>
        </w:rPr>
        <w:t>r</w:t>
      </w:r>
      <w:r w:rsidR="00845010">
        <w:rPr>
          <w:sz w:val="22"/>
          <w:szCs w:val="22"/>
          <w:lang w:val="es-ES"/>
        </w:rPr>
        <w:t>a</w:t>
      </w:r>
      <w:r w:rsidRPr="004A3E86">
        <w:rPr>
          <w:sz w:val="22"/>
          <w:szCs w:val="22"/>
          <w:lang w:val="es-ES"/>
        </w:rPr>
        <w:t xml:space="preserve"> </w:t>
      </w:r>
      <w:r w:rsidR="00845010" w:rsidRPr="004A3E86">
        <w:rPr>
          <w:sz w:val="22"/>
          <w:szCs w:val="22"/>
          <w:lang w:val="es-ES"/>
        </w:rPr>
        <w:t>cumplir</w:t>
      </w:r>
      <w:r w:rsidR="00845010">
        <w:rPr>
          <w:sz w:val="22"/>
          <w:szCs w:val="22"/>
          <w:lang w:val="es-ES"/>
        </w:rPr>
        <w:t xml:space="preserve"> con lo que establece</w:t>
      </w:r>
      <w:r w:rsidRPr="004A3E86">
        <w:rPr>
          <w:sz w:val="22"/>
          <w:szCs w:val="22"/>
          <w:lang w:val="es-ES"/>
        </w:rPr>
        <w:t xml:space="preserve"> la </w:t>
      </w:r>
      <w:r w:rsidR="00845010" w:rsidRPr="004A3E86">
        <w:rPr>
          <w:sz w:val="22"/>
          <w:szCs w:val="22"/>
          <w:lang w:val="es-ES"/>
        </w:rPr>
        <w:t>legislación</w:t>
      </w:r>
      <w:r w:rsidRPr="004A3E86">
        <w:rPr>
          <w:sz w:val="22"/>
          <w:szCs w:val="22"/>
          <w:lang w:val="es-ES"/>
        </w:rPr>
        <w:t xml:space="preserve"> de </w:t>
      </w:r>
      <w:r w:rsidR="00845010" w:rsidRPr="004A3E86">
        <w:rPr>
          <w:sz w:val="22"/>
          <w:szCs w:val="22"/>
          <w:lang w:val="es-ES"/>
        </w:rPr>
        <w:t>protección</w:t>
      </w:r>
      <w:r w:rsidR="00845010">
        <w:rPr>
          <w:sz w:val="22"/>
          <w:szCs w:val="22"/>
          <w:lang w:val="es-ES"/>
        </w:rPr>
        <w:t xml:space="preserve"> de dato</w:t>
      </w:r>
      <w:r w:rsidRPr="004A3E86">
        <w:rPr>
          <w:sz w:val="22"/>
          <w:szCs w:val="22"/>
          <w:lang w:val="es-ES"/>
        </w:rPr>
        <w:t xml:space="preserve">s </w:t>
      </w:r>
      <w:r w:rsidR="00845010">
        <w:rPr>
          <w:sz w:val="22"/>
          <w:szCs w:val="22"/>
          <w:lang w:val="es-ES"/>
        </w:rPr>
        <w:t>mencionada</w:t>
      </w:r>
      <w:r w:rsidRPr="004A3E86">
        <w:rPr>
          <w:sz w:val="22"/>
          <w:szCs w:val="22"/>
          <w:lang w:val="es-ES"/>
        </w:rPr>
        <w:t>.</w:t>
      </w:r>
    </w:p>
    <w:p w:rsidR="00317239" w:rsidRPr="004A3E86" w:rsidRDefault="00317239" w:rsidP="00317239">
      <w:pPr>
        <w:pStyle w:val="Default"/>
        <w:spacing w:line="276" w:lineRule="auto"/>
        <w:ind w:left="567"/>
        <w:jc w:val="both"/>
        <w:rPr>
          <w:b/>
          <w:sz w:val="22"/>
          <w:szCs w:val="22"/>
          <w:lang w:val="es-ES"/>
        </w:rPr>
      </w:pPr>
    </w:p>
    <w:p w:rsidR="00317239" w:rsidRPr="004A3E86" w:rsidRDefault="00845010" w:rsidP="00317239">
      <w:pPr>
        <w:pStyle w:val="Default"/>
        <w:widowControl/>
        <w:numPr>
          <w:ilvl w:val="0"/>
          <w:numId w:val="10"/>
        </w:numPr>
        <w:spacing w:line="276" w:lineRule="auto"/>
        <w:ind w:left="567" w:hanging="567"/>
        <w:jc w:val="both"/>
        <w:rPr>
          <w:b/>
          <w:sz w:val="22"/>
          <w:szCs w:val="22"/>
          <w:lang w:val="es-ES"/>
        </w:rPr>
      </w:pPr>
      <w:r>
        <w:rPr>
          <w:sz w:val="22"/>
          <w:szCs w:val="22"/>
          <w:lang w:val="es-ES"/>
        </w:rPr>
        <w:t>La necesidad</w:t>
      </w:r>
      <w:r w:rsidR="00317239" w:rsidRPr="004A3E86">
        <w:rPr>
          <w:sz w:val="22"/>
          <w:szCs w:val="22"/>
          <w:lang w:val="es-ES"/>
        </w:rPr>
        <w:t xml:space="preserve"> de </w:t>
      </w:r>
      <w:r>
        <w:rPr>
          <w:sz w:val="22"/>
          <w:szCs w:val="22"/>
          <w:lang w:val="es-ES"/>
        </w:rPr>
        <w:t>firmar un acue</w:t>
      </w:r>
      <w:r w:rsidR="00317239" w:rsidRPr="004A3E86">
        <w:rPr>
          <w:sz w:val="22"/>
          <w:szCs w:val="22"/>
          <w:lang w:val="es-ES"/>
        </w:rPr>
        <w:t>rd</w:t>
      </w:r>
      <w:r>
        <w:rPr>
          <w:sz w:val="22"/>
          <w:szCs w:val="22"/>
          <w:lang w:val="es-ES"/>
        </w:rPr>
        <w:t>o de encargado</w:t>
      </w:r>
      <w:r w:rsidR="00317239" w:rsidRPr="004A3E86">
        <w:rPr>
          <w:sz w:val="22"/>
          <w:szCs w:val="22"/>
          <w:lang w:val="es-ES"/>
        </w:rPr>
        <w:t xml:space="preserve"> de </w:t>
      </w:r>
      <w:r w:rsidRPr="004A3E86">
        <w:rPr>
          <w:sz w:val="22"/>
          <w:szCs w:val="22"/>
          <w:lang w:val="es-ES"/>
        </w:rPr>
        <w:t>tratamiento</w:t>
      </w:r>
      <w:r>
        <w:rPr>
          <w:sz w:val="22"/>
          <w:szCs w:val="22"/>
          <w:lang w:val="es-ES"/>
        </w:rPr>
        <w:t xml:space="preserve"> de dato</w:t>
      </w:r>
      <w:r w:rsidR="00317239" w:rsidRPr="004A3E86">
        <w:rPr>
          <w:sz w:val="22"/>
          <w:szCs w:val="22"/>
          <w:lang w:val="es-ES"/>
        </w:rPr>
        <w:t xml:space="preserve">s de </w:t>
      </w:r>
      <w:r w:rsidRPr="004A3E86">
        <w:rPr>
          <w:sz w:val="22"/>
          <w:szCs w:val="22"/>
          <w:lang w:val="es-ES"/>
        </w:rPr>
        <w:t>carácter</w:t>
      </w:r>
      <w:r w:rsidR="00317239" w:rsidRPr="004A3E86">
        <w:rPr>
          <w:sz w:val="22"/>
          <w:szCs w:val="22"/>
          <w:lang w:val="es-ES"/>
        </w:rPr>
        <w:t xml:space="preserve"> personal en </w:t>
      </w:r>
      <w:r w:rsidRPr="004A3E86">
        <w:rPr>
          <w:sz w:val="22"/>
          <w:szCs w:val="22"/>
          <w:lang w:val="es-ES"/>
        </w:rPr>
        <w:t>relación</w:t>
      </w:r>
      <w:r>
        <w:rPr>
          <w:sz w:val="22"/>
          <w:szCs w:val="22"/>
          <w:lang w:val="es-ES"/>
        </w:rPr>
        <w:t xml:space="preserve"> con el contrato</w:t>
      </w:r>
      <w:r w:rsidR="00644832">
        <w:rPr>
          <w:sz w:val="22"/>
          <w:szCs w:val="22"/>
          <w:lang w:val="es-ES"/>
        </w:rPr>
        <w:t xml:space="preserve"> mencionado, en </w:t>
      </w:r>
      <w:r w:rsidR="00317239" w:rsidRPr="004A3E86">
        <w:rPr>
          <w:sz w:val="22"/>
          <w:szCs w:val="22"/>
          <w:lang w:val="es-ES"/>
        </w:rPr>
        <w:t>l</w:t>
      </w:r>
      <w:r w:rsidR="00B35043">
        <w:rPr>
          <w:sz w:val="22"/>
          <w:szCs w:val="22"/>
          <w:lang w:val="es-ES"/>
        </w:rPr>
        <w:t>os té</w:t>
      </w:r>
      <w:r w:rsidR="00644832">
        <w:rPr>
          <w:sz w:val="22"/>
          <w:szCs w:val="22"/>
          <w:lang w:val="es-ES"/>
        </w:rPr>
        <w:t>rminos que establecen los</w:t>
      </w:r>
      <w:r w:rsidR="00317239" w:rsidRPr="004A3E86">
        <w:rPr>
          <w:sz w:val="22"/>
          <w:szCs w:val="22"/>
          <w:lang w:val="es-ES"/>
        </w:rPr>
        <w:t xml:space="preserve"> </w:t>
      </w:r>
      <w:r w:rsidR="00644832">
        <w:rPr>
          <w:sz w:val="22"/>
          <w:szCs w:val="22"/>
          <w:lang w:val="es-ES"/>
        </w:rPr>
        <w:t>artículos 28 del RGPD y</w:t>
      </w:r>
      <w:r w:rsidR="00317239" w:rsidRPr="004A3E86">
        <w:rPr>
          <w:sz w:val="22"/>
          <w:szCs w:val="22"/>
          <w:lang w:val="es-ES"/>
        </w:rPr>
        <w:t xml:space="preserve"> 33 de la LOPDGDD.</w:t>
      </w:r>
    </w:p>
    <w:p w:rsidR="00317239" w:rsidRPr="004A3E86" w:rsidRDefault="00317239" w:rsidP="00317239">
      <w:pPr>
        <w:pStyle w:val="Pargrafdellista"/>
        <w:spacing w:after="0"/>
        <w:rPr>
          <w:rFonts w:cs="Arial"/>
          <w:b/>
          <w:lang w:val="es-ES"/>
        </w:rPr>
      </w:pPr>
    </w:p>
    <w:p w:rsidR="00317239" w:rsidRPr="004A3E86" w:rsidRDefault="00644832" w:rsidP="00317239">
      <w:pPr>
        <w:spacing w:after="0"/>
        <w:jc w:val="center"/>
        <w:rPr>
          <w:rFonts w:cs="Arial"/>
          <w:b/>
          <w:lang w:val="es-ES"/>
        </w:rPr>
      </w:pPr>
      <w:r>
        <w:rPr>
          <w:rFonts w:cs="Arial"/>
          <w:b/>
          <w:lang w:val="es-ES"/>
        </w:rPr>
        <w:t>CLÀUSULAS</w:t>
      </w:r>
    </w:p>
    <w:p w:rsidR="00317239" w:rsidRPr="004A3E86" w:rsidRDefault="00317239" w:rsidP="00317239">
      <w:pPr>
        <w:spacing w:after="0"/>
        <w:jc w:val="center"/>
        <w:rPr>
          <w:rFonts w:cs="Arial"/>
          <w:b/>
          <w:lang w:val="es-ES"/>
        </w:rPr>
      </w:pPr>
    </w:p>
    <w:p w:rsidR="00317239" w:rsidRPr="004A3E86" w:rsidRDefault="00317239" w:rsidP="00317239">
      <w:pPr>
        <w:spacing w:after="0"/>
        <w:jc w:val="both"/>
        <w:rPr>
          <w:rFonts w:cs="Arial"/>
          <w:b/>
          <w:lang w:val="es-ES"/>
        </w:rPr>
      </w:pPr>
      <w:r w:rsidRPr="004A3E86">
        <w:rPr>
          <w:rFonts w:cs="Arial"/>
          <w:b/>
          <w:lang w:val="es-ES"/>
        </w:rPr>
        <w:t>Primer</w:t>
      </w:r>
      <w:r w:rsidR="001E6EE9">
        <w:rPr>
          <w:rFonts w:cs="Arial"/>
          <w:b/>
          <w:lang w:val="es-ES"/>
        </w:rPr>
        <w:t>o</w:t>
      </w:r>
      <w:r w:rsidRPr="004A3E86">
        <w:rPr>
          <w:rFonts w:cs="Arial"/>
          <w:b/>
          <w:lang w:val="es-ES"/>
        </w:rPr>
        <w:t>.</w:t>
      </w:r>
      <w:r w:rsidR="001E6EE9">
        <w:rPr>
          <w:rFonts w:cs="Arial"/>
          <w:b/>
          <w:lang w:val="es-ES"/>
        </w:rPr>
        <w:t xml:space="preserve"> </w:t>
      </w:r>
      <w:r w:rsidRPr="004A3E86">
        <w:rPr>
          <w:rFonts w:cs="Arial"/>
          <w:b/>
          <w:lang w:val="es-ES"/>
        </w:rPr>
        <w:t>- Obje</w:t>
      </w:r>
      <w:r w:rsidR="00644832">
        <w:rPr>
          <w:rFonts w:cs="Arial"/>
          <w:b/>
          <w:lang w:val="es-ES"/>
        </w:rPr>
        <w:t>to del acue</w:t>
      </w:r>
      <w:r w:rsidRPr="004A3E86">
        <w:rPr>
          <w:rFonts w:cs="Arial"/>
          <w:b/>
          <w:lang w:val="es-ES"/>
        </w:rPr>
        <w:t>rd</w:t>
      </w:r>
      <w:r w:rsidR="00644832">
        <w:rPr>
          <w:rFonts w:cs="Arial"/>
          <w:b/>
          <w:lang w:val="es-ES"/>
        </w:rPr>
        <w:t xml:space="preserve">o de </w:t>
      </w:r>
      <w:r w:rsidRPr="004A3E86">
        <w:rPr>
          <w:rFonts w:cs="Arial"/>
          <w:b/>
          <w:lang w:val="es-ES"/>
        </w:rPr>
        <w:t>enc</w:t>
      </w:r>
      <w:r w:rsidR="00644832">
        <w:rPr>
          <w:rFonts w:cs="Arial"/>
          <w:b/>
          <w:lang w:val="es-ES"/>
        </w:rPr>
        <w:t>argo</w:t>
      </w:r>
    </w:p>
    <w:p w:rsidR="00317239" w:rsidRPr="004A3E86" w:rsidRDefault="00317239" w:rsidP="00317239">
      <w:pPr>
        <w:spacing w:after="0"/>
        <w:jc w:val="both"/>
        <w:rPr>
          <w:rFonts w:cs="Arial"/>
          <w:lang w:val="es-ES"/>
        </w:rPr>
      </w:pPr>
    </w:p>
    <w:p w:rsidR="00317239" w:rsidRPr="004A3E86" w:rsidRDefault="00644832" w:rsidP="00317239">
      <w:pPr>
        <w:spacing w:after="0"/>
        <w:jc w:val="both"/>
        <w:rPr>
          <w:rFonts w:cs="Arial"/>
          <w:lang w:val="es-ES"/>
        </w:rPr>
      </w:pPr>
      <w:r>
        <w:rPr>
          <w:rFonts w:cs="Arial"/>
          <w:lang w:val="es-ES"/>
        </w:rPr>
        <w:t>Mediante este acue</w:t>
      </w:r>
      <w:r w:rsidR="00317239" w:rsidRPr="004A3E86">
        <w:rPr>
          <w:rFonts w:cs="Arial"/>
          <w:lang w:val="es-ES"/>
        </w:rPr>
        <w:t>rd</w:t>
      </w:r>
      <w:r>
        <w:rPr>
          <w:rFonts w:cs="Arial"/>
          <w:lang w:val="es-ES"/>
        </w:rPr>
        <w:t xml:space="preserve">o de </w:t>
      </w:r>
      <w:r w:rsidR="00B35043">
        <w:rPr>
          <w:rFonts w:cs="Arial"/>
          <w:lang w:val="es-ES"/>
        </w:rPr>
        <w:t xml:space="preserve">encargo se </w:t>
      </w:r>
      <w:r w:rsidR="00317239" w:rsidRPr="004A3E86">
        <w:rPr>
          <w:rFonts w:cs="Arial"/>
          <w:lang w:val="es-ES"/>
        </w:rPr>
        <w:t>habilita</w:t>
      </w:r>
      <w:r w:rsidR="00317239" w:rsidRPr="004A3E86">
        <w:rPr>
          <w:rFonts w:cs="Arial"/>
          <w:i/>
          <w:color w:val="4F81BD" w:themeColor="accent1"/>
          <w:lang w:val="es-ES"/>
        </w:rPr>
        <w:t xml:space="preserve"> </w:t>
      </w:r>
      <w:r w:rsidR="00317239" w:rsidRPr="004A3E86">
        <w:rPr>
          <w:rFonts w:cs="Arial"/>
          <w:lang w:val="es-ES"/>
        </w:rPr>
        <w:t xml:space="preserve">........................... </w:t>
      </w:r>
      <w:r w:rsidR="00317239" w:rsidRPr="004A3E86">
        <w:rPr>
          <w:rFonts w:cs="Arial"/>
          <w:i/>
          <w:color w:val="4F81BD" w:themeColor="accent1"/>
          <w:lang w:val="es-ES"/>
        </w:rPr>
        <w:t>[indicar nom</w:t>
      </w:r>
      <w:r w:rsidR="00B35043">
        <w:rPr>
          <w:rFonts w:cs="Arial"/>
          <w:i/>
          <w:color w:val="4F81BD" w:themeColor="accent1"/>
          <w:lang w:val="es-ES"/>
        </w:rPr>
        <w:t>bre de la entidad encar</w:t>
      </w:r>
      <w:r w:rsidR="00317239" w:rsidRPr="004A3E86">
        <w:rPr>
          <w:rFonts w:cs="Arial"/>
          <w:i/>
          <w:color w:val="4F81BD" w:themeColor="accent1"/>
          <w:lang w:val="es-ES"/>
        </w:rPr>
        <w:t>gada]</w:t>
      </w:r>
      <w:r w:rsidR="00B35043">
        <w:rPr>
          <w:rFonts w:cs="Arial"/>
          <w:lang w:val="es-ES"/>
        </w:rPr>
        <w:t>, en calidad</w:t>
      </w:r>
      <w:r w:rsidR="00317239" w:rsidRPr="004A3E86">
        <w:rPr>
          <w:rFonts w:cs="Arial"/>
          <w:lang w:val="es-ES"/>
        </w:rPr>
        <w:t xml:space="preserve"> d</w:t>
      </w:r>
      <w:r w:rsidR="00B35043">
        <w:rPr>
          <w:rFonts w:cs="Arial"/>
          <w:lang w:val="es-ES"/>
        </w:rPr>
        <w:t>e encargado</w:t>
      </w:r>
      <w:r w:rsidR="00317239" w:rsidRPr="004A3E86">
        <w:rPr>
          <w:rFonts w:cs="Arial"/>
          <w:lang w:val="es-ES"/>
        </w:rPr>
        <w:t xml:space="preserve"> de </w:t>
      </w:r>
      <w:r w:rsidR="00B35043" w:rsidRPr="004A3E86">
        <w:rPr>
          <w:rFonts w:cs="Arial"/>
          <w:lang w:val="es-ES"/>
        </w:rPr>
        <w:t>tratamiento</w:t>
      </w:r>
      <w:r w:rsidR="00B35043">
        <w:rPr>
          <w:rFonts w:cs="Arial"/>
          <w:lang w:val="es-ES"/>
        </w:rPr>
        <w:t xml:space="preserve"> (en adelan</w:t>
      </w:r>
      <w:r w:rsidR="00317239" w:rsidRPr="004A3E86">
        <w:rPr>
          <w:rFonts w:cs="Arial"/>
          <w:lang w:val="es-ES"/>
        </w:rPr>
        <w:t>t</w:t>
      </w:r>
      <w:r w:rsidR="00B35043">
        <w:rPr>
          <w:rFonts w:cs="Arial"/>
          <w:lang w:val="es-ES"/>
        </w:rPr>
        <w:t>e, el encargado</w:t>
      </w:r>
      <w:r w:rsidR="00317239" w:rsidRPr="004A3E86">
        <w:rPr>
          <w:rFonts w:cs="Arial"/>
          <w:lang w:val="es-ES"/>
        </w:rPr>
        <w:t>), p</w:t>
      </w:r>
      <w:r w:rsidR="00B35043">
        <w:rPr>
          <w:rFonts w:cs="Arial"/>
          <w:lang w:val="es-ES"/>
        </w:rPr>
        <w:t>a</w:t>
      </w:r>
      <w:r w:rsidR="00317239" w:rsidRPr="004A3E86">
        <w:rPr>
          <w:rFonts w:cs="Arial"/>
          <w:lang w:val="es-ES"/>
        </w:rPr>
        <w:t>r</w:t>
      </w:r>
      <w:r w:rsidR="00B35043">
        <w:rPr>
          <w:rFonts w:cs="Arial"/>
          <w:lang w:val="es-ES"/>
        </w:rPr>
        <w:t>a tratar por cuenta</w:t>
      </w:r>
      <w:r w:rsidR="00317239" w:rsidRPr="004A3E86">
        <w:rPr>
          <w:rFonts w:cs="Arial"/>
          <w:lang w:val="es-ES"/>
        </w:rPr>
        <w:t xml:space="preserve"> de ................ </w:t>
      </w:r>
      <w:r w:rsidR="00317239" w:rsidRPr="004A3E86">
        <w:rPr>
          <w:rFonts w:cs="Arial"/>
          <w:i/>
          <w:color w:val="4F81BD" w:themeColor="accent1"/>
          <w:lang w:val="es-ES"/>
        </w:rPr>
        <w:t>[indicar nom</w:t>
      </w:r>
      <w:r w:rsidR="00B35043">
        <w:rPr>
          <w:rFonts w:cs="Arial"/>
          <w:i/>
          <w:color w:val="4F81BD" w:themeColor="accent1"/>
          <w:lang w:val="es-ES"/>
        </w:rPr>
        <w:t>bre de la entidad</w:t>
      </w:r>
      <w:r w:rsidR="00317239" w:rsidRPr="004A3E86">
        <w:rPr>
          <w:rFonts w:cs="Arial"/>
          <w:i/>
          <w:color w:val="4F81BD" w:themeColor="accent1"/>
          <w:lang w:val="es-ES"/>
        </w:rPr>
        <w:t xml:space="preserve"> responsable</w:t>
      </w:r>
      <w:r w:rsidR="00317239" w:rsidRPr="004A3E86">
        <w:rPr>
          <w:rFonts w:cs="Arial"/>
          <w:lang w:val="es-ES"/>
        </w:rPr>
        <w:t xml:space="preserve">] (en </w:t>
      </w:r>
      <w:r w:rsidR="00B35043">
        <w:rPr>
          <w:rFonts w:cs="Arial"/>
          <w:lang w:val="es-ES"/>
        </w:rPr>
        <w:t>adelante, el responsable) los dato</w:t>
      </w:r>
      <w:r w:rsidR="00317239" w:rsidRPr="004A3E86">
        <w:rPr>
          <w:rFonts w:cs="Arial"/>
          <w:lang w:val="es-ES"/>
        </w:rPr>
        <w:t xml:space="preserve">s de </w:t>
      </w:r>
      <w:r w:rsidR="00B35043" w:rsidRPr="004A3E86">
        <w:rPr>
          <w:rFonts w:cs="Arial"/>
          <w:lang w:val="es-ES"/>
        </w:rPr>
        <w:t>carácter</w:t>
      </w:r>
      <w:r w:rsidR="00317239" w:rsidRPr="004A3E86">
        <w:rPr>
          <w:rFonts w:cs="Arial"/>
          <w:lang w:val="es-ES"/>
        </w:rPr>
        <w:t xml:space="preserve"> personal </w:t>
      </w:r>
      <w:r w:rsidR="00B35043">
        <w:rPr>
          <w:rFonts w:cs="Arial"/>
          <w:lang w:val="es-ES"/>
        </w:rPr>
        <w:t>necesarios para</w:t>
      </w:r>
      <w:r w:rsidR="00317239" w:rsidRPr="004A3E86">
        <w:rPr>
          <w:rFonts w:cs="Arial"/>
          <w:lang w:val="es-ES"/>
        </w:rPr>
        <w:t xml:space="preserve"> la </w:t>
      </w:r>
      <w:r w:rsidR="00B35043" w:rsidRPr="004A3E86">
        <w:rPr>
          <w:rFonts w:cs="Arial"/>
          <w:lang w:val="es-ES"/>
        </w:rPr>
        <w:t>realización</w:t>
      </w:r>
      <w:r w:rsidR="00317239" w:rsidRPr="004A3E86">
        <w:rPr>
          <w:rFonts w:cs="Arial"/>
          <w:lang w:val="es-ES"/>
        </w:rPr>
        <w:t xml:space="preserve"> de ........................................ </w:t>
      </w:r>
      <w:r w:rsidR="00B35043">
        <w:rPr>
          <w:rFonts w:cs="Arial"/>
          <w:i/>
          <w:color w:val="4F81BD" w:themeColor="accent1"/>
          <w:lang w:val="es-ES"/>
        </w:rPr>
        <w:t>[indicar el objeto del encargo</w:t>
      </w:r>
      <w:r w:rsidR="00317239" w:rsidRPr="004A3E86">
        <w:rPr>
          <w:rFonts w:cs="Arial"/>
          <w:i/>
          <w:color w:val="4F81BD" w:themeColor="accent1"/>
          <w:lang w:val="es-ES"/>
        </w:rPr>
        <w:t xml:space="preserve"> de </w:t>
      </w:r>
      <w:r w:rsidR="00B35043" w:rsidRPr="004A3E86">
        <w:rPr>
          <w:rFonts w:cs="Arial"/>
          <w:i/>
          <w:color w:val="4F81BD" w:themeColor="accent1"/>
          <w:lang w:val="es-ES"/>
        </w:rPr>
        <w:t>tratamiento</w:t>
      </w:r>
      <w:r w:rsidR="00317239" w:rsidRPr="004A3E86">
        <w:rPr>
          <w:rFonts w:cs="Arial"/>
          <w:i/>
          <w:color w:val="4F81BD" w:themeColor="accent1"/>
          <w:lang w:val="es-ES"/>
        </w:rPr>
        <w:t>]</w:t>
      </w:r>
      <w:r w:rsidR="00317239" w:rsidRPr="004A3E86">
        <w:rPr>
          <w:rFonts w:cs="Arial"/>
          <w:i/>
          <w:lang w:val="es-ES"/>
        </w:rPr>
        <w:t>.</w:t>
      </w:r>
      <w:r w:rsidR="00317239" w:rsidRPr="004A3E86">
        <w:rPr>
          <w:rFonts w:cs="Arial"/>
          <w:lang w:val="es-ES"/>
        </w:rPr>
        <w:t xml:space="preserve"> </w:t>
      </w:r>
    </w:p>
    <w:p w:rsidR="00317239" w:rsidRPr="004A3E86" w:rsidRDefault="00317239" w:rsidP="00317239">
      <w:pPr>
        <w:spacing w:after="0"/>
        <w:jc w:val="both"/>
        <w:rPr>
          <w:rFonts w:cs="Arial"/>
          <w:lang w:val="es-ES"/>
        </w:rPr>
      </w:pPr>
      <w:r w:rsidRPr="004A3E86">
        <w:rPr>
          <w:rFonts w:cs="Arial"/>
          <w:lang w:val="es-ES"/>
        </w:rPr>
        <w:t xml:space="preserve">El </w:t>
      </w:r>
      <w:r w:rsidR="00B35043" w:rsidRPr="004A3E86">
        <w:rPr>
          <w:rFonts w:cs="Arial"/>
          <w:lang w:val="es-ES"/>
        </w:rPr>
        <w:t>tratamiento</w:t>
      </w:r>
      <w:r w:rsidRPr="004A3E86">
        <w:rPr>
          <w:rFonts w:cs="Arial"/>
          <w:lang w:val="es-ES"/>
        </w:rPr>
        <w:t xml:space="preserve"> </w:t>
      </w:r>
      <w:r w:rsidR="00B35043" w:rsidRPr="004A3E86">
        <w:rPr>
          <w:rFonts w:cs="Arial"/>
          <w:lang w:val="es-ES"/>
        </w:rPr>
        <w:t>consistirá</w:t>
      </w:r>
      <w:r w:rsidRPr="004A3E86">
        <w:rPr>
          <w:rFonts w:cs="Arial"/>
          <w:lang w:val="es-ES"/>
        </w:rPr>
        <w:t xml:space="preserve"> en ........................................</w:t>
      </w:r>
      <w:r w:rsidRPr="004A3E86">
        <w:rPr>
          <w:rFonts w:cs="Arial"/>
          <w:color w:val="4F81BD" w:themeColor="accent1"/>
          <w:lang w:val="es-ES"/>
        </w:rPr>
        <w:t>[</w:t>
      </w:r>
      <w:r w:rsidR="00B35043" w:rsidRPr="004A3E86">
        <w:rPr>
          <w:rFonts w:cs="Arial"/>
          <w:i/>
          <w:color w:val="4F81BD" w:themeColor="accent1"/>
          <w:lang w:val="es-ES"/>
        </w:rPr>
        <w:t>descripción</w:t>
      </w:r>
      <w:r w:rsidRPr="004A3E86">
        <w:rPr>
          <w:rFonts w:cs="Arial"/>
          <w:i/>
          <w:color w:val="4F81BD" w:themeColor="accent1"/>
          <w:lang w:val="es-ES"/>
        </w:rPr>
        <w:t xml:space="preserve"> detallada del </w:t>
      </w:r>
      <w:r w:rsidR="00B35043" w:rsidRPr="004A3E86">
        <w:rPr>
          <w:rFonts w:cs="Arial"/>
          <w:i/>
          <w:color w:val="4F81BD" w:themeColor="accent1"/>
          <w:lang w:val="es-ES"/>
        </w:rPr>
        <w:t>tratamiento</w:t>
      </w:r>
      <w:r w:rsidRPr="004A3E86">
        <w:rPr>
          <w:rFonts w:cs="Arial"/>
          <w:i/>
          <w:color w:val="4F81BD" w:themeColor="accent1"/>
          <w:lang w:val="es-ES"/>
        </w:rPr>
        <w:t xml:space="preserve"> </w:t>
      </w:r>
      <w:r w:rsidR="00B35043">
        <w:rPr>
          <w:rFonts w:cs="Arial"/>
          <w:i/>
          <w:color w:val="4F81BD" w:themeColor="accent1"/>
          <w:lang w:val="es-ES"/>
        </w:rPr>
        <w:t>y</w:t>
      </w:r>
      <w:r w:rsidRPr="004A3E86">
        <w:rPr>
          <w:rFonts w:cs="Arial"/>
          <w:i/>
          <w:color w:val="4F81BD" w:themeColor="accent1"/>
          <w:lang w:val="es-ES"/>
        </w:rPr>
        <w:t xml:space="preserve"> de les </w:t>
      </w:r>
      <w:r w:rsidR="00B35043" w:rsidRPr="004A3E86">
        <w:rPr>
          <w:rFonts w:cs="Arial"/>
          <w:i/>
          <w:color w:val="4F81BD" w:themeColor="accent1"/>
          <w:lang w:val="es-ES"/>
        </w:rPr>
        <w:t>actuaciones</w:t>
      </w:r>
      <w:r w:rsidR="00B35043">
        <w:rPr>
          <w:rFonts w:cs="Arial"/>
          <w:i/>
          <w:color w:val="4F81BD" w:themeColor="accent1"/>
          <w:lang w:val="es-ES"/>
        </w:rPr>
        <w:t xml:space="preserve"> concreta</w:t>
      </w:r>
      <w:r w:rsidRPr="004A3E86">
        <w:rPr>
          <w:rFonts w:cs="Arial"/>
          <w:i/>
          <w:color w:val="4F81BD" w:themeColor="accent1"/>
          <w:lang w:val="es-ES"/>
        </w:rPr>
        <w:t xml:space="preserve">s a </w:t>
      </w:r>
      <w:r w:rsidR="00B35043" w:rsidRPr="004A3E86">
        <w:rPr>
          <w:rFonts w:cs="Arial"/>
          <w:i/>
          <w:color w:val="4F81BD" w:themeColor="accent1"/>
          <w:lang w:val="es-ES"/>
        </w:rPr>
        <w:t>realizar</w:t>
      </w:r>
      <w:r w:rsidRPr="004A3E86">
        <w:rPr>
          <w:rFonts w:cs="Arial"/>
          <w:color w:val="4F81BD" w:themeColor="accent1"/>
          <w:lang w:val="es-ES"/>
        </w:rPr>
        <w:t>].</w:t>
      </w:r>
    </w:p>
    <w:p w:rsidR="00317239" w:rsidRPr="004A3E86" w:rsidRDefault="00317239" w:rsidP="00317239">
      <w:pPr>
        <w:spacing w:after="0"/>
        <w:jc w:val="both"/>
        <w:rPr>
          <w:rFonts w:cs="Arial"/>
          <w:b/>
          <w:lang w:val="es-ES"/>
        </w:rPr>
      </w:pPr>
    </w:p>
    <w:p w:rsidR="00317239" w:rsidRPr="004A3E86" w:rsidRDefault="00317239" w:rsidP="00317239">
      <w:pPr>
        <w:spacing w:after="0"/>
        <w:jc w:val="both"/>
        <w:rPr>
          <w:rFonts w:cs="Arial"/>
          <w:b/>
          <w:lang w:val="es-ES"/>
        </w:rPr>
      </w:pPr>
      <w:r w:rsidRPr="004A3E86">
        <w:rPr>
          <w:rFonts w:cs="Arial"/>
          <w:b/>
          <w:lang w:val="es-ES"/>
        </w:rPr>
        <w:t>Seg</w:t>
      </w:r>
      <w:r w:rsidR="00B35043">
        <w:rPr>
          <w:rFonts w:cs="Arial"/>
          <w:b/>
          <w:lang w:val="es-ES"/>
        </w:rPr>
        <w:t>u</w:t>
      </w:r>
      <w:r w:rsidRPr="004A3E86">
        <w:rPr>
          <w:rFonts w:cs="Arial"/>
          <w:b/>
          <w:lang w:val="es-ES"/>
        </w:rPr>
        <w:t>n</w:t>
      </w:r>
      <w:r w:rsidR="00B35043">
        <w:rPr>
          <w:rFonts w:cs="Arial"/>
          <w:b/>
          <w:lang w:val="es-ES"/>
        </w:rPr>
        <w:t>d</w:t>
      </w:r>
      <w:r w:rsidRPr="004A3E86">
        <w:rPr>
          <w:rFonts w:cs="Arial"/>
          <w:b/>
          <w:lang w:val="es-ES"/>
        </w:rPr>
        <w:t>a.</w:t>
      </w:r>
      <w:r w:rsidR="001E6EE9">
        <w:rPr>
          <w:rFonts w:cs="Arial"/>
          <w:b/>
          <w:lang w:val="es-ES"/>
        </w:rPr>
        <w:t xml:space="preserve"> </w:t>
      </w:r>
      <w:r w:rsidRPr="004A3E86">
        <w:rPr>
          <w:rFonts w:cs="Arial"/>
          <w:b/>
          <w:lang w:val="es-ES"/>
        </w:rPr>
        <w:t xml:space="preserve">- </w:t>
      </w:r>
      <w:r w:rsidR="00B35043" w:rsidRPr="004A3E86">
        <w:rPr>
          <w:rFonts w:cs="Arial"/>
          <w:b/>
          <w:lang w:val="es-ES"/>
        </w:rPr>
        <w:t>Identificación</w:t>
      </w:r>
      <w:r w:rsidRPr="004A3E86">
        <w:rPr>
          <w:rFonts w:cs="Arial"/>
          <w:b/>
          <w:lang w:val="es-ES"/>
        </w:rPr>
        <w:t xml:space="preserve"> de la </w:t>
      </w:r>
      <w:r w:rsidR="00B35043" w:rsidRPr="004A3E86">
        <w:rPr>
          <w:rFonts w:cs="Arial"/>
          <w:b/>
          <w:lang w:val="es-ES"/>
        </w:rPr>
        <w:t>información</w:t>
      </w:r>
      <w:r w:rsidRPr="004A3E86">
        <w:rPr>
          <w:rFonts w:cs="Arial"/>
          <w:b/>
          <w:lang w:val="es-ES"/>
        </w:rPr>
        <w:t xml:space="preserve"> afectada</w:t>
      </w:r>
    </w:p>
    <w:p w:rsidR="00317239" w:rsidRPr="004A3E86" w:rsidRDefault="00317239" w:rsidP="00317239">
      <w:pPr>
        <w:spacing w:after="0"/>
        <w:jc w:val="both"/>
        <w:rPr>
          <w:rFonts w:cs="Arial"/>
          <w:b/>
          <w:lang w:val="es-ES"/>
        </w:rPr>
      </w:pPr>
    </w:p>
    <w:p w:rsidR="00317239" w:rsidRPr="004A3E86" w:rsidRDefault="00B35043" w:rsidP="00317239">
      <w:pPr>
        <w:spacing w:after="0"/>
        <w:jc w:val="both"/>
        <w:rPr>
          <w:rFonts w:cs="Arial"/>
          <w:lang w:val="es-ES"/>
        </w:rPr>
      </w:pPr>
      <w:r>
        <w:rPr>
          <w:rFonts w:cs="Arial"/>
          <w:lang w:val="es-ES"/>
        </w:rPr>
        <w:t>Para</w:t>
      </w:r>
      <w:r w:rsidR="00317239" w:rsidRPr="004A3E86">
        <w:rPr>
          <w:rFonts w:cs="Arial"/>
          <w:lang w:val="es-ES"/>
        </w:rPr>
        <w:t xml:space="preserve"> </w:t>
      </w:r>
      <w:r w:rsidRPr="004A3E86">
        <w:rPr>
          <w:rFonts w:cs="Arial"/>
          <w:lang w:val="es-ES"/>
        </w:rPr>
        <w:t>ejecutar</w:t>
      </w:r>
      <w:r>
        <w:rPr>
          <w:rFonts w:cs="Arial"/>
          <w:lang w:val="es-ES"/>
        </w:rPr>
        <w:t xml:space="preserve"> la</w:t>
      </w:r>
      <w:r w:rsidR="00317239" w:rsidRPr="004A3E86">
        <w:rPr>
          <w:rFonts w:cs="Arial"/>
          <w:lang w:val="es-ES"/>
        </w:rPr>
        <w:t xml:space="preserve">s </w:t>
      </w:r>
      <w:r w:rsidRPr="004A3E86">
        <w:rPr>
          <w:rFonts w:cs="Arial"/>
          <w:lang w:val="es-ES"/>
        </w:rPr>
        <w:t>prestaciones</w:t>
      </w:r>
      <w:r w:rsidR="00317239" w:rsidRPr="004A3E86">
        <w:rPr>
          <w:rFonts w:cs="Arial"/>
          <w:lang w:val="es-ES"/>
        </w:rPr>
        <w:t xml:space="preserve"> </w:t>
      </w:r>
      <w:r w:rsidRPr="004A3E86">
        <w:rPr>
          <w:rFonts w:cs="Arial"/>
          <w:lang w:val="es-ES"/>
        </w:rPr>
        <w:t>derivadas</w:t>
      </w:r>
      <w:r w:rsidR="00317239" w:rsidRPr="004A3E86">
        <w:rPr>
          <w:rFonts w:cs="Arial"/>
          <w:lang w:val="es-ES"/>
        </w:rPr>
        <w:t xml:space="preserve"> del c</w:t>
      </w:r>
      <w:r>
        <w:rPr>
          <w:rFonts w:cs="Arial"/>
          <w:lang w:val="es-ES"/>
        </w:rPr>
        <w:t>u</w:t>
      </w:r>
      <w:r w:rsidR="00317239" w:rsidRPr="004A3E86">
        <w:rPr>
          <w:rFonts w:cs="Arial"/>
          <w:lang w:val="es-ES"/>
        </w:rPr>
        <w:t>mplim</w:t>
      </w:r>
      <w:r>
        <w:rPr>
          <w:rFonts w:cs="Arial"/>
          <w:lang w:val="es-ES"/>
        </w:rPr>
        <w:t>i</w:t>
      </w:r>
      <w:r w:rsidR="00317239" w:rsidRPr="004A3E86">
        <w:rPr>
          <w:rFonts w:cs="Arial"/>
          <w:lang w:val="es-ES"/>
        </w:rPr>
        <w:t>ent</w:t>
      </w:r>
      <w:r>
        <w:rPr>
          <w:rFonts w:cs="Arial"/>
          <w:lang w:val="es-ES"/>
        </w:rPr>
        <w:t>o del objeto de este acue</w:t>
      </w:r>
      <w:r w:rsidR="00317239" w:rsidRPr="004A3E86">
        <w:rPr>
          <w:rFonts w:cs="Arial"/>
          <w:lang w:val="es-ES"/>
        </w:rPr>
        <w:t>rd</w:t>
      </w:r>
      <w:r>
        <w:rPr>
          <w:rFonts w:cs="Arial"/>
          <w:lang w:val="es-ES"/>
        </w:rPr>
        <w:t>o de encargo, el responsable pone</w:t>
      </w:r>
      <w:r w:rsidR="00317239" w:rsidRPr="004A3E86">
        <w:rPr>
          <w:rFonts w:cs="Arial"/>
          <w:lang w:val="es-ES"/>
        </w:rPr>
        <w:t xml:space="preserve"> a </w:t>
      </w:r>
      <w:r w:rsidRPr="004A3E86">
        <w:rPr>
          <w:rFonts w:cs="Arial"/>
          <w:lang w:val="es-ES"/>
        </w:rPr>
        <w:t>disposición</w:t>
      </w:r>
      <w:r>
        <w:rPr>
          <w:rFonts w:cs="Arial"/>
          <w:lang w:val="es-ES"/>
        </w:rPr>
        <w:t xml:space="preserve"> del encargado</w:t>
      </w:r>
      <w:r w:rsidR="00317239" w:rsidRPr="004A3E86">
        <w:rPr>
          <w:rFonts w:cs="Arial"/>
          <w:lang w:val="es-ES"/>
        </w:rPr>
        <w:t xml:space="preserve"> la </w:t>
      </w:r>
      <w:r w:rsidRPr="004A3E86">
        <w:rPr>
          <w:rFonts w:cs="Arial"/>
          <w:lang w:val="es-ES"/>
        </w:rPr>
        <w:t>información</w:t>
      </w:r>
      <w:r>
        <w:rPr>
          <w:rFonts w:cs="Arial"/>
          <w:lang w:val="es-ES"/>
        </w:rPr>
        <w:t xml:space="preserve"> sigui</w:t>
      </w:r>
      <w:r w:rsidR="00317239" w:rsidRPr="004A3E86">
        <w:rPr>
          <w:rFonts w:cs="Arial"/>
          <w:lang w:val="es-ES"/>
        </w:rPr>
        <w:t>ent</w:t>
      </w:r>
      <w:r>
        <w:rPr>
          <w:rFonts w:cs="Arial"/>
          <w:lang w:val="es-ES"/>
        </w:rPr>
        <w:t>e</w:t>
      </w:r>
      <w:r w:rsidR="00317239" w:rsidRPr="004A3E86">
        <w:rPr>
          <w:rFonts w:cs="Arial"/>
          <w:lang w:val="es-ES"/>
        </w:rPr>
        <w:t xml:space="preserve">: </w:t>
      </w:r>
      <w:r w:rsidR="00317239" w:rsidRPr="004A3E86">
        <w:rPr>
          <w:rFonts w:cs="Arial"/>
          <w:i/>
          <w:color w:val="4F81BD" w:themeColor="accent1"/>
          <w:lang w:val="es-ES"/>
        </w:rPr>
        <w:t xml:space="preserve">[indicar una </w:t>
      </w:r>
      <w:r w:rsidRPr="004A3E86">
        <w:rPr>
          <w:rFonts w:cs="Arial"/>
          <w:i/>
          <w:color w:val="4F81BD" w:themeColor="accent1"/>
          <w:lang w:val="es-ES"/>
        </w:rPr>
        <w:t>opción</w:t>
      </w:r>
      <w:r w:rsidR="00317239" w:rsidRPr="004A3E86">
        <w:rPr>
          <w:rFonts w:cs="Arial"/>
          <w:i/>
          <w:color w:val="4F81BD" w:themeColor="accent1"/>
          <w:lang w:val="es-ES"/>
        </w:rPr>
        <w:t>]</w:t>
      </w:r>
    </w:p>
    <w:p w:rsidR="00317239" w:rsidRPr="004A3E86" w:rsidRDefault="00317239" w:rsidP="00317239">
      <w:pPr>
        <w:spacing w:after="0"/>
        <w:jc w:val="both"/>
        <w:rPr>
          <w:rFonts w:cs="Arial"/>
          <w:i/>
          <w:lang w:val="es-ES"/>
        </w:rPr>
      </w:pPr>
    </w:p>
    <w:p w:rsidR="00317239" w:rsidRPr="004A3E86" w:rsidRDefault="00317239" w:rsidP="00317239">
      <w:pPr>
        <w:spacing w:after="240"/>
        <w:jc w:val="both"/>
        <w:rPr>
          <w:rFonts w:cs="Arial"/>
          <w:i/>
          <w:lang w:val="es-ES"/>
        </w:rPr>
      </w:pPr>
      <w:r w:rsidRPr="004A3E86">
        <w:rPr>
          <w:rFonts w:cs="Arial"/>
          <w:i/>
          <w:lang w:val="es-ES"/>
        </w:rPr>
        <w:t>OPCIÓ</w:t>
      </w:r>
      <w:r w:rsidR="00B35043">
        <w:rPr>
          <w:rFonts w:cs="Arial"/>
          <w:i/>
          <w:lang w:val="es-ES"/>
        </w:rPr>
        <w:t>N</w:t>
      </w:r>
      <w:r w:rsidRPr="004A3E86">
        <w:rPr>
          <w:rFonts w:cs="Arial"/>
          <w:i/>
          <w:lang w:val="es-ES"/>
        </w:rPr>
        <w:t xml:space="preserve"> A</w:t>
      </w:r>
    </w:p>
    <w:p w:rsidR="00317239" w:rsidRPr="004A3E86" w:rsidRDefault="00317239" w:rsidP="00317239">
      <w:pPr>
        <w:spacing w:after="0"/>
        <w:jc w:val="both"/>
        <w:rPr>
          <w:rFonts w:cs="Arial"/>
          <w:i/>
          <w:color w:val="4F81BD" w:themeColor="accent1"/>
          <w:highlight w:val="yellow"/>
          <w:lang w:val="es-ES"/>
        </w:rPr>
      </w:pPr>
      <w:r w:rsidRPr="004A3E86">
        <w:rPr>
          <w:rFonts w:cs="Arial"/>
          <w:i/>
          <w:color w:val="4F81BD" w:themeColor="accent1"/>
          <w:lang w:val="es-ES"/>
        </w:rPr>
        <w:t>[Especificar tip</w:t>
      </w:r>
      <w:r w:rsidR="00B35043">
        <w:rPr>
          <w:rFonts w:cs="Arial"/>
          <w:i/>
          <w:color w:val="4F81BD" w:themeColor="accent1"/>
          <w:lang w:val="es-ES"/>
        </w:rPr>
        <w:t>o</w:t>
      </w:r>
      <w:r w:rsidRPr="004A3E86">
        <w:rPr>
          <w:rFonts w:cs="Arial"/>
          <w:i/>
          <w:color w:val="4F81BD" w:themeColor="accent1"/>
          <w:lang w:val="es-ES"/>
        </w:rPr>
        <w:t>/</w:t>
      </w:r>
      <w:r w:rsidR="00B35043" w:rsidRPr="004A3E86">
        <w:rPr>
          <w:rFonts w:cs="Arial"/>
          <w:i/>
          <w:color w:val="4F81BD" w:themeColor="accent1"/>
          <w:lang w:val="es-ES"/>
        </w:rPr>
        <w:t>categorías</w:t>
      </w:r>
      <w:r w:rsidRPr="004A3E86">
        <w:rPr>
          <w:rFonts w:cs="Arial"/>
          <w:i/>
          <w:color w:val="4F81BD" w:themeColor="accent1"/>
          <w:lang w:val="es-ES"/>
        </w:rPr>
        <w:t xml:space="preserve"> de da</w:t>
      </w:r>
      <w:r w:rsidR="00B35043">
        <w:rPr>
          <w:rFonts w:cs="Arial"/>
          <w:i/>
          <w:color w:val="4F81BD" w:themeColor="accent1"/>
          <w:lang w:val="es-ES"/>
        </w:rPr>
        <w:t>tos: identificativos, de característica</w:t>
      </w:r>
      <w:r w:rsidRPr="004A3E86">
        <w:rPr>
          <w:rFonts w:cs="Arial"/>
          <w:i/>
          <w:color w:val="4F81BD" w:themeColor="accent1"/>
          <w:lang w:val="es-ES"/>
        </w:rPr>
        <w:t xml:space="preserve">s </w:t>
      </w:r>
      <w:r w:rsidR="00B35043" w:rsidRPr="004A3E86">
        <w:rPr>
          <w:rFonts w:cs="Arial"/>
          <w:i/>
          <w:color w:val="4F81BD" w:themeColor="accent1"/>
          <w:lang w:val="es-ES"/>
        </w:rPr>
        <w:t>personales</w:t>
      </w:r>
      <w:r w:rsidR="00B35043">
        <w:rPr>
          <w:rFonts w:cs="Arial"/>
          <w:i/>
          <w:color w:val="4F81BD" w:themeColor="accent1"/>
          <w:lang w:val="es-ES"/>
        </w:rPr>
        <w:t>, dato</w:t>
      </w:r>
      <w:r w:rsidRPr="004A3E86">
        <w:rPr>
          <w:rFonts w:cs="Arial"/>
          <w:i/>
          <w:color w:val="4F81BD" w:themeColor="accent1"/>
          <w:lang w:val="es-ES"/>
        </w:rPr>
        <w:t xml:space="preserve">s de </w:t>
      </w:r>
      <w:r w:rsidR="00B35043" w:rsidRPr="004A3E86">
        <w:rPr>
          <w:rFonts w:cs="Arial"/>
          <w:i/>
          <w:color w:val="4F81BD" w:themeColor="accent1"/>
          <w:lang w:val="es-ES"/>
        </w:rPr>
        <w:t>salud</w:t>
      </w:r>
      <w:r w:rsidR="00B35043">
        <w:rPr>
          <w:rFonts w:cs="Arial"/>
          <w:i/>
          <w:color w:val="4F81BD" w:themeColor="accent1"/>
          <w:lang w:val="es-ES"/>
        </w:rPr>
        <w:t>: clínica</w:t>
      </w:r>
      <w:r w:rsidRPr="004A3E86">
        <w:rPr>
          <w:rFonts w:cs="Arial"/>
          <w:i/>
          <w:color w:val="4F81BD" w:themeColor="accent1"/>
          <w:lang w:val="es-ES"/>
        </w:rPr>
        <w:t>s, etc</w:t>
      </w:r>
      <w:r w:rsidR="00B35043">
        <w:rPr>
          <w:rFonts w:cs="Arial"/>
          <w:i/>
          <w:color w:val="4F81BD" w:themeColor="accent1"/>
          <w:lang w:val="es-ES"/>
        </w:rPr>
        <w:t>.</w:t>
      </w:r>
      <w:r w:rsidRPr="004A3E86">
        <w:rPr>
          <w:rFonts w:cs="Arial"/>
          <w:i/>
          <w:color w:val="4F81BD" w:themeColor="accent1"/>
          <w:lang w:val="es-ES"/>
        </w:rPr>
        <w:t xml:space="preserve">]. </w:t>
      </w:r>
    </w:p>
    <w:p w:rsidR="00317239" w:rsidRPr="004A3E86" w:rsidRDefault="00317239" w:rsidP="00317239">
      <w:pPr>
        <w:spacing w:after="240"/>
        <w:jc w:val="both"/>
        <w:rPr>
          <w:rFonts w:cs="Arial"/>
          <w:i/>
          <w:lang w:val="es-ES"/>
        </w:rPr>
      </w:pPr>
      <w:r w:rsidRPr="004A3E86">
        <w:rPr>
          <w:rFonts w:cs="Arial"/>
          <w:i/>
          <w:color w:val="4F81BD" w:themeColor="accent1"/>
          <w:lang w:val="es-ES"/>
        </w:rPr>
        <w:t xml:space="preserve">[Especificar </w:t>
      </w:r>
      <w:r w:rsidR="00B35043" w:rsidRPr="004A3E86">
        <w:rPr>
          <w:rFonts w:cs="Arial"/>
          <w:i/>
          <w:color w:val="4F81BD" w:themeColor="accent1"/>
          <w:lang w:val="es-ES"/>
        </w:rPr>
        <w:t>categorías</w:t>
      </w:r>
      <w:r w:rsidRPr="004A3E86">
        <w:rPr>
          <w:rFonts w:cs="Arial"/>
          <w:i/>
          <w:color w:val="4F81BD" w:themeColor="accent1"/>
          <w:lang w:val="es-ES"/>
        </w:rPr>
        <w:t xml:space="preserve"> de person</w:t>
      </w:r>
      <w:r w:rsidR="00B35043">
        <w:rPr>
          <w:rFonts w:cs="Arial"/>
          <w:i/>
          <w:color w:val="4F81BD" w:themeColor="accent1"/>
          <w:lang w:val="es-ES"/>
        </w:rPr>
        <w:t>a</w:t>
      </w:r>
      <w:r w:rsidRPr="004A3E86">
        <w:rPr>
          <w:rFonts w:cs="Arial"/>
          <w:i/>
          <w:color w:val="4F81BD" w:themeColor="accent1"/>
          <w:lang w:val="es-ES"/>
        </w:rPr>
        <w:t xml:space="preserve">s </w:t>
      </w:r>
      <w:r w:rsidR="00B35043" w:rsidRPr="004A3E86">
        <w:rPr>
          <w:rFonts w:cs="Arial"/>
          <w:i/>
          <w:color w:val="4F81BD" w:themeColor="accent1"/>
          <w:lang w:val="es-ES"/>
        </w:rPr>
        <w:t>interesadas</w:t>
      </w:r>
      <w:r w:rsidR="00B35043">
        <w:rPr>
          <w:rFonts w:cs="Arial"/>
          <w:i/>
          <w:color w:val="4F81BD" w:themeColor="accent1"/>
          <w:lang w:val="es-ES"/>
        </w:rPr>
        <w:t>: colectivo</w:t>
      </w:r>
      <w:r w:rsidRPr="004A3E86">
        <w:rPr>
          <w:rFonts w:cs="Arial"/>
          <w:i/>
          <w:color w:val="4F81BD" w:themeColor="accent1"/>
          <w:lang w:val="es-ES"/>
        </w:rPr>
        <w:t xml:space="preserve">s vulnerables, </w:t>
      </w:r>
      <w:r w:rsidR="00B35043" w:rsidRPr="004A3E86">
        <w:rPr>
          <w:rFonts w:cs="Arial"/>
          <w:i/>
          <w:color w:val="4F81BD" w:themeColor="accent1"/>
          <w:lang w:val="es-ES"/>
        </w:rPr>
        <w:t>pacientes</w:t>
      </w:r>
      <w:r w:rsidRPr="004A3E86">
        <w:rPr>
          <w:rFonts w:cs="Arial"/>
          <w:i/>
          <w:color w:val="4F81BD" w:themeColor="accent1"/>
          <w:lang w:val="es-ES"/>
        </w:rPr>
        <w:t xml:space="preserve">, </w:t>
      </w:r>
      <w:r w:rsidR="00B35043" w:rsidRPr="004A3E86">
        <w:rPr>
          <w:rFonts w:cs="Arial"/>
          <w:i/>
          <w:color w:val="4F81BD" w:themeColor="accent1"/>
          <w:lang w:val="es-ES"/>
        </w:rPr>
        <w:t>profesionales</w:t>
      </w:r>
      <w:r w:rsidRPr="004A3E86">
        <w:rPr>
          <w:rFonts w:cs="Arial"/>
          <w:i/>
          <w:color w:val="4F81BD" w:themeColor="accent1"/>
          <w:lang w:val="es-ES"/>
        </w:rPr>
        <w:t xml:space="preserve"> </w:t>
      </w:r>
      <w:r w:rsidR="00B35043" w:rsidRPr="004A3E86">
        <w:rPr>
          <w:rFonts w:cs="Arial"/>
          <w:i/>
          <w:color w:val="4F81BD" w:themeColor="accent1"/>
          <w:lang w:val="es-ES"/>
        </w:rPr>
        <w:t>sanitarios</w:t>
      </w:r>
      <w:r w:rsidRPr="004A3E86">
        <w:rPr>
          <w:rFonts w:cs="Arial"/>
          <w:i/>
          <w:color w:val="4F81BD" w:themeColor="accent1"/>
          <w:lang w:val="es-ES"/>
        </w:rPr>
        <w:t xml:space="preserve">, </w:t>
      </w:r>
      <w:r w:rsidR="00B35043" w:rsidRPr="004A3E86">
        <w:rPr>
          <w:rFonts w:cs="Arial"/>
          <w:i/>
          <w:color w:val="4F81BD" w:themeColor="accent1"/>
          <w:lang w:val="es-ES"/>
        </w:rPr>
        <w:t>ciudadanos</w:t>
      </w:r>
      <w:r w:rsidRPr="004A3E86">
        <w:rPr>
          <w:rFonts w:cs="Arial"/>
          <w:i/>
          <w:color w:val="4F81BD" w:themeColor="accent1"/>
          <w:lang w:val="es-ES"/>
        </w:rPr>
        <w:t>, etc</w:t>
      </w:r>
      <w:r w:rsidR="00B35043">
        <w:rPr>
          <w:rFonts w:cs="Arial"/>
          <w:i/>
          <w:color w:val="4F81BD" w:themeColor="accent1"/>
          <w:lang w:val="es-ES"/>
        </w:rPr>
        <w:t>.</w:t>
      </w:r>
      <w:r w:rsidRPr="004A3E86">
        <w:rPr>
          <w:rFonts w:cs="Arial"/>
          <w:i/>
          <w:color w:val="4F81BD" w:themeColor="accent1"/>
          <w:lang w:val="es-ES"/>
        </w:rPr>
        <w:t xml:space="preserve">]. </w:t>
      </w:r>
      <w:r w:rsidRPr="004A3E86">
        <w:rPr>
          <w:rFonts w:cs="Arial"/>
          <w:i/>
          <w:lang w:val="es-ES"/>
        </w:rPr>
        <w:t xml:space="preserve"> </w:t>
      </w:r>
    </w:p>
    <w:p w:rsidR="00317239" w:rsidRPr="004A3E86" w:rsidRDefault="00317239" w:rsidP="00317239">
      <w:pPr>
        <w:spacing w:after="0"/>
        <w:jc w:val="both"/>
        <w:rPr>
          <w:rFonts w:cs="Arial"/>
          <w:lang w:val="es-ES"/>
        </w:rPr>
      </w:pPr>
      <w:r w:rsidRPr="004A3E86">
        <w:rPr>
          <w:rFonts w:cs="Arial"/>
          <w:lang w:val="es-ES"/>
        </w:rPr>
        <w:t xml:space="preserve">..... que </w:t>
      </w:r>
      <w:r w:rsidR="00B35043">
        <w:rPr>
          <w:rFonts w:cs="Arial"/>
          <w:lang w:val="es-ES"/>
        </w:rPr>
        <w:t>se describe</w:t>
      </w:r>
      <w:r w:rsidRPr="004A3E86">
        <w:rPr>
          <w:rFonts w:cs="Arial"/>
          <w:lang w:val="es-ES"/>
        </w:rPr>
        <w:t xml:space="preserve"> a </w:t>
      </w:r>
      <w:r w:rsidR="00B35043" w:rsidRPr="004A3E86">
        <w:rPr>
          <w:rFonts w:cs="Arial"/>
          <w:lang w:val="es-ES"/>
        </w:rPr>
        <w:t>continuación</w:t>
      </w:r>
      <w:r w:rsidRPr="004A3E86">
        <w:rPr>
          <w:rFonts w:cs="Arial"/>
          <w:lang w:val="es-ES"/>
        </w:rPr>
        <w:t xml:space="preserve">: </w:t>
      </w:r>
    </w:p>
    <w:p w:rsidR="00317239" w:rsidRPr="004A3E86" w:rsidRDefault="00317239" w:rsidP="00317239">
      <w:pPr>
        <w:spacing w:after="0"/>
        <w:jc w:val="both"/>
        <w:rPr>
          <w:rFonts w:cs="Arial"/>
          <w:i/>
          <w:lang w:val="es-ES"/>
        </w:rPr>
      </w:pPr>
    </w:p>
    <w:p w:rsidR="00317239" w:rsidRPr="004A3E86" w:rsidRDefault="00317239" w:rsidP="00317239">
      <w:pPr>
        <w:spacing w:after="0"/>
        <w:jc w:val="both"/>
        <w:rPr>
          <w:rFonts w:cs="Arial"/>
          <w:i/>
          <w:lang w:val="es-ES"/>
        </w:rPr>
      </w:pPr>
      <w:r w:rsidRPr="004A3E86">
        <w:rPr>
          <w:rFonts w:cs="Arial"/>
          <w:i/>
          <w:lang w:val="es-ES"/>
        </w:rPr>
        <w:t>OPCIÓ</w:t>
      </w:r>
      <w:r w:rsidR="00B35043">
        <w:rPr>
          <w:rFonts w:cs="Arial"/>
          <w:i/>
          <w:lang w:val="es-ES"/>
        </w:rPr>
        <w:t>N</w:t>
      </w:r>
      <w:r w:rsidRPr="004A3E86">
        <w:rPr>
          <w:rFonts w:cs="Arial"/>
          <w:i/>
          <w:lang w:val="es-ES"/>
        </w:rPr>
        <w:t xml:space="preserve"> B</w:t>
      </w:r>
    </w:p>
    <w:p w:rsidR="00317239" w:rsidRPr="004A3E86" w:rsidRDefault="00317239" w:rsidP="00317239">
      <w:pPr>
        <w:spacing w:after="0"/>
        <w:jc w:val="both"/>
        <w:rPr>
          <w:rFonts w:cs="Arial"/>
          <w:i/>
          <w:color w:val="4F81BD" w:themeColor="accent1"/>
          <w:lang w:val="es-ES"/>
        </w:rPr>
      </w:pPr>
    </w:p>
    <w:p w:rsidR="00317239" w:rsidRPr="004A3E86" w:rsidRDefault="00317239" w:rsidP="00317239">
      <w:pPr>
        <w:spacing w:after="0"/>
        <w:jc w:val="both"/>
        <w:rPr>
          <w:rFonts w:cs="Arial"/>
          <w:i/>
          <w:color w:val="4F81BD" w:themeColor="accent1"/>
          <w:lang w:val="es-ES"/>
        </w:rPr>
      </w:pPr>
      <w:r w:rsidRPr="004A3E86">
        <w:rPr>
          <w:rFonts w:cs="Arial"/>
          <w:i/>
          <w:color w:val="4F81BD" w:themeColor="accent1"/>
          <w:lang w:val="es-ES"/>
        </w:rPr>
        <w:t>[En el cas</w:t>
      </w:r>
      <w:r w:rsidR="00B35043">
        <w:rPr>
          <w:rFonts w:cs="Arial"/>
          <w:i/>
          <w:color w:val="4F81BD" w:themeColor="accent1"/>
          <w:lang w:val="es-ES"/>
        </w:rPr>
        <w:t>o</w:t>
      </w:r>
      <w:r w:rsidRPr="004A3E86">
        <w:rPr>
          <w:rFonts w:cs="Arial"/>
          <w:i/>
          <w:color w:val="4F81BD" w:themeColor="accent1"/>
          <w:lang w:val="es-ES"/>
        </w:rPr>
        <w:t xml:space="preserve"> que </w:t>
      </w:r>
      <w:r w:rsidR="00B35043">
        <w:rPr>
          <w:rFonts w:cs="Arial"/>
          <w:i/>
          <w:color w:val="4F81BD" w:themeColor="accent1"/>
          <w:lang w:val="es-ES"/>
        </w:rPr>
        <w:t>el objeto del contra</w:t>
      </w:r>
      <w:r w:rsidRPr="004A3E86">
        <w:rPr>
          <w:rFonts w:cs="Arial"/>
          <w:i/>
          <w:color w:val="4F81BD" w:themeColor="accent1"/>
          <w:lang w:val="es-ES"/>
        </w:rPr>
        <w:t>t</w:t>
      </w:r>
      <w:r w:rsidR="00B35043">
        <w:rPr>
          <w:rFonts w:cs="Arial"/>
          <w:i/>
          <w:color w:val="4F81BD" w:themeColor="accent1"/>
          <w:lang w:val="es-ES"/>
        </w:rPr>
        <w:t>o</w:t>
      </w:r>
      <w:r w:rsidRPr="004A3E86">
        <w:rPr>
          <w:rFonts w:cs="Arial"/>
          <w:i/>
          <w:color w:val="4F81BD" w:themeColor="accent1"/>
          <w:lang w:val="es-ES"/>
        </w:rPr>
        <w:t xml:space="preserve"> </w:t>
      </w:r>
      <w:r w:rsidR="00B35043" w:rsidRPr="004A3E86">
        <w:rPr>
          <w:rFonts w:cs="Arial"/>
          <w:i/>
          <w:color w:val="4F81BD" w:themeColor="accent1"/>
          <w:lang w:val="es-ES"/>
        </w:rPr>
        <w:t>comporte</w:t>
      </w:r>
      <w:r w:rsidRPr="004A3E86">
        <w:rPr>
          <w:rFonts w:cs="Arial"/>
          <w:i/>
          <w:color w:val="4F81BD" w:themeColor="accent1"/>
          <w:lang w:val="es-ES"/>
        </w:rPr>
        <w:t xml:space="preserve"> el </w:t>
      </w:r>
      <w:r w:rsidR="00B35043" w:rsidRPr="004A3E86">
        <w:rPr>
          <w:rFonts w:cs="Arial"/>
          <w:i/>
          <w:color w:val="4F81BD" w:themeColor="accent1"/>
          <w:lang w:val="es-ES"/>
        </w:rPr>
        <w:t>tratamiento</w:t>
      </w:r>
      <w:r w:rsidR="00B35043">
        <w:rPr>
          <w:rFonts w:cs="Arial"/>
          <w:i/>
          <w:color w:val="4F81BD" w:themeColor="accent1"/>
          <w:lang w:val="es-ES"/>
        </w:rPr>
        <w:t xml:space="preserve"> de mucha</w:t>
      </w:r>
      <w:r w:rsidRPr="004A3E86">
        <w:rPr>
          <w:rFonts w:cs="Arial"/>
          <w:i/>
          <w:color w:val="4F81BD" w:themeColor="accent1"/>
          <w:lang w:val="es-ES"/>
        </w:rPr>
        <w:t xml:space="preserve">s </w:t>
      </w:r>
      <w:r w:rsidR="00B35043" w:rsidRPr="004A3E86">
        <w:rPr>
          <w:rFonts w:cs="Arial"/>
          <w:i/>
          <w:color w:val="4F81BD" w:themeColor="accent1"/>
          <w:lang w:val="es-ES"/>
        </w:rPr>
        <w:t>categorías</w:t>
      </w:r>
      <w:r w:rsidR="00B35043">
        <w:rPr>
          <w:rFonts w:cs="Arial"/>
          <w:i/>
          <w:color w:val="4F81BD" w:themeColor="accent1"/>
          <w:lang w:val="es-ES"/>
        </w:rPr>
        <w:t xml:space="preserve"> de dato</w:t>
      </w:r>
      <w:r w:rsidRPr="004A3E86">
        <w:rPr>
          <w:rFonts w:cs="Arial"/>
          <w:i/>
          <w:color w:val="4F81BD" w:themeColor="accent1"/>
          <w:lang w:val="es-ES"/>
        </w:rPr>
        <w:t xml:space="preserve">s </w:t>
      </w:r>
      <w:r w:rsidR="00B35043" w:rsidRPr="004A3E86">
        <w:rPr>
          <w:rFonts w:cs="Arial"/>
          <w:i/>
          <w:color w:val="4F81BD" w:themeColor="accent1"/>
          <w:lang w:val="es-ES"/>
        </w:rPr>
        <w:t>personales</w:t>
      </w:r>
      <w:r w:rsidR="00B35043">
        <w:rPr>
          <w:rFonts w:cs="Arial"/>
          <w:i/>
          <w:color w:val="4F81BD" w:themeColor="accent1"/>
          <w:lang w:val="es-ES"/>
        </w:rPr>
        <w:t xml:space="preserve"> y/o de persona</w:t>
      </w:r>
      <w:r w:rsidRPr="004A3E86">
        <w:rPr>
          <w:rFonts w:cs="Arial"/>
          <w:i/>
          <w:color w:val="4F81BD" w:themeColor="accent1"/>
          <w:lang w:val="es-ES"/>
        </w:rPr>
        <w:t xml:space="preserve">s </w:t>
      </w:r>
      <w:r w:rsidR="00B35043" w:rsidRPr="004A3E86">
        <w:rPr>
          <w:rFonts w:cs="Arial"/>
          <w:i/>
          <w:color w:val="4F81BD" w:themeColor="accent1"/>
          <w:lang w:val="es-ES"/>
        </w:rPr>
        <w:t>interesadas</w:t>
      </w:r>
      <w:r w:rsidRPr="004A3E86">
        <w:rPr>
          <w:rFonts w:cs="Arial"/>
          <w:i/>
          <w:color w:val="4F81BD" w:themeColor="accent1"/>
          <w:lang w:val="es-ES"/>
        </w:rPr>
        <w:t xml:space="preserve">, </w:t>
      </w:r>
      <w:r w:rsidR="00B35043" w:rsidRPr="004A3E86">
        <w:rPr>
          <w:rFonts w:cs="Arial"/>
          <w:i/>
          <w:color w:val="4F81BD" w:themeColor="accent1"/>
          <w:lang w:val="es-ES"/>
        </w:rPr>
        <w:t>es</w:t>
      </w:r>
      <w:r w:rsidR="00B35043">
        <w:rPr>
          <w:rFonts w:cs="Arial"/>
          <w:i/>
          <w:color w:val="4F81BD" w:themeColor="accent1"/>
          <w:lang w:val="es-ES"/>
        </w:rPr>
        <w:t xml:space="preserve"> mejor remitirse</w:t>
      </w:r>
      <w:r w:rsidRPr="004A3E86">
        <w:rPr>
          <w:rFonts w:cs="Arial"/>
          <w:i/>
          <w:color w:val="4F81BD" w:themeColor="accent1"/>
          <w:lang w:val="es-ES"/>
        </w:rPr>
        <w:t xml:space="preserve"> a un </w:t>
      </w:r>
      <w:r w:rsidR="00B35043" w:rsidRPr="004A3E86">
        <w:rPr>
          <w:rFonts w:cs="Arial"/>
          <w:i/>
          <w:color w:val="4F81BD" w:themeColor="accent1"/>
          <w:lang w:val="es-ES"/>
        </w:rPr>
        <w:t>anexo</w:t>
      </w:r>
      <w:r w:rsidR="00B35043">
        <w:rPr>
          <w:rFonts w:cs="Arial"/>
          <w:i/>
          <w:color w:val="4F81BD" w:themeColor="accent1"/>
          <w:lang w:val="es-ES"/>
        </w:rPr>
        <w:t xml:space="preserve"> en el que</w:t>
      </w:r>
      <w:r w:rsidRPr="004A3E86">
        <w:rPr>
          <w:rFonts w:cs="Arial"/>
          <w:i/>
          <w:color w:val="4F81BD" w:themeColor="accent1"/>
          <w:lang w:val="es-ES"/>
        </w:rPr>
        <w:t xml:space="preserve"> </w:t>
      </w:r>
      <w:r w:rsidR="00B35043">
        <w:rPr>
          <w:rFonts w:cs="Arial"/>
          <w:i/>
          <w:color w:val="4F81BD" w:themeColor="accent1"/>
          <w:lang w:val="es-ES"/>
        </w:rPr>
        <w:t>consten. Se propone redactado siguiente</w:t>
      </w:r>
      <w:r w:rsidRPr="004A3E86">
        <w:rPr>
          <w:rFonts w:cs="Arial"/>
          <w:i/>
          <w:color w:val="4F81BD" w:themeColor="accent1"/>
          <w:lang w:val="es-ES"/>
        </w:rPr>
        <w:t xml:space="preserve">:] </w:t>
      </w:r>
    </w:p>
    <w:p w:rsidR="00317239" w:rsidRPr="004A3E86" w:rsidRDefault="00317239" w:rsidP="00317239">
      <w:pPr>
        <w:spacing w:after="0"/>
        <w:jc w:val="both"/>
        <w:rPr>
          <w:rFonts w:cs="Arial"/>
          <w:lang w:val="es-ES"/>
        </w:rPr>
      </w:pPr>
    </w:p>
    <w:p w:rsidR="00317239" w:rsidRPr="004A3E86" w:rsidRDefault="00317239" w:rsidP="00317239">
      <w:pPr>
        <w:spacing w:after="480"/>
        <w:jc w:val="both"/>
        <w:rPr>
          <w:rFonts w:cs="Arial"/>
          <w:lang w:val="es-ES"/>
        </w:rPr>
      </w:pPr>
      <w:r w:rsidRPr="004A3E86">
        <w:rPr>
          <w:rFonts w:cs="Arial"/>
          <w:lang w:val="es-ES"/>
        </w:rPr>
        <w:t xml:space="preserve">...... </w:t>
      </w:r>
      <w:r w:rsidR="00B35043" w:rsidRPr="004A3E86">
        <w:rPr>
          <w:rFonts w:cs="Arial"/>
          <w:lang w:val="es-ES"/>
        </w:rPr>
        <w:t>corresponden</w:t>
      </w:r>
      <w:r w:rsidRPr="004A3E86">
        <w:rPr>
          <w:rFonts w:cs="Arial"/>
          <w:lang w:val="es-ES"/>
        </w:rPr>
        <w:t xml:space="preserve"> a</w:t>
      </w:r>
      <w:r w:rsidR="00B35043">
        <w:rPr>
          <w:rFonts w:cs="Arial"/>
          <w:lang w:val="es-ES"/>
        </w:rPr>
        <w:t xml:space="preserve"> </w:t>
      </w:r>
      <w:r w:rsidRPr="004A3E86">
        <w:rPr>
          <w:rFonts w:cs="Arial"/>
          <w:lang w:val="es-ES"/>
        </w:rPr>
        <w:t>l</w:t>
      </w:r>
      <w:r w:rsidR="00B35043">
        <w:rPr>
          <w:rFonts w:cs="Arial"/>
          <w:lang w:val="es-ES"/>
        </w:rPr>
        <w:t>o</w:t>
      </w:r>
      <w:r w:rsidRPr="004A3E86">
        <w:rPr>
          <w:rFonts w:cs="Arial"/>
          <w:lang w:val="es-ES"/>
        </w:rPr>
        <w:t xml:space="preserve">s </w:t>
      </w:r>
      <w:r w:rsidR="00B35043" w:rsidRPr="004A3E86">
        <w:rPr>
          <w:rFonts w:cs="Arial"/>
          <w:lang w:val="es-ES"/>
        </w:rPr>
        <w:t>tratamientos</w:t>
      </w:r>
      <w:r w:rsidRPr="004A3E86">
        <w:rPr>
          <w:rFonts w:cs="Arial"/>
          <w:lang w:val="es-ES"/>
        </w:rPr>
        <w:t xml:space="preserve"> que es relacionen a l’annex 1. </w:t>
      </w:r>
    </w:p>
    <w:p w:rsidR="00317239" w:rsidRPr="004A3E86" w:rsidRDefault="00B35043" w:rsidP="00317239">
      <w:pPr>
        <w:spacing w:after="0"/>
        <w:jc w:val="both"/>
        <w:rPr>
          <w:rFonts w:cs="Arial"/>
          <w:b/>
          <w:lang w:val="es-ES"/>
        </w:rPr>
      </w:pPr>
      <w:r>
        <w:rPr>
          <w:rFonts w:cs="Arial"/>
          <w:b/>
          <w:lang w:val="es-ES"/>
        </w:rPr>
        <w:t>Tercero</w:t>
      </w:r>
      <w:r w:rsidR="00317239" w:rsidRPr="004A3E86">
        <w:rPr>
          <w:rFonts w:cs="Arial"/>
          <w:b/>
          <w:lang w:val="es-ES"/>
        </w:rPr>
        <w:t>.</w:t>
      </w:r>
      <w:r w:rsidR="001E6EE9">
        <w:rPr>
          <w:rFonts w:cs="Arial"/>
          <w:b/>
          <w:lang w:val="es-ES"/>
        </w:rPr>
        <w:t xml:space="preserve"> - Duración</w:t>
      </w:r>
    </w:p>
    <w:p w:rsidR="00317239" w:rsidRPr="004A3E86" w:rsidRDefault="00317239" w:rsidP="00317239">
      <w:pPr>
        <w:spacing w:after="0"/>
        <w:jc w:val="both"/>
        <w:rPr>
          <w:rFonts w:cs="Arial"/>
          <w:lang w:val="es-ES"/>
        </w:rPr>
      </w:pPr>
    </w:p>
    <w:p w:rsidR="00317239" w:rsidRPr="004A3E86" w:rsidRDefault="00317239" w:rsidP="00317239">
      <w:pPr>
        <w:spacing w:after="0"/>
        <w:jc w:val="both"/>
        <w:rPr>
          <w:rFonts w:cs="Arial"/>
          <w:lang w:val="es-ES"/>
        </w:rPr>
      </w:pPr>
      <w:r w:rsidRPr="004A3E86">
        <w:rPr>
          <w:rFonts w:cs="Arial"/>
          <w:lang w:val="es-ES"/>
        </w:rPr>
        <w:t xml:space="preserve">La </w:t>
      </w:r>
      <w:r w:rsidR="001E6EE9" w:rsidRPr="004A3E86">
        <w:rPr>
          <w:rFonts w:cs="Arial"/>
          <w:lang w:val="es-ES"/>
        </w:rPr>
        <w:t>vigencia</w:t>
      </w:r>
      <w:r w:rsidR="001E6EE9">
        <w:rPr>
          <w:rFonts w:cs="Arial"/>
          <w:lang w:val="es-ES"/>
        </w:rPr>
        <w:t xml:space="preserve"> de este acue</w:t>
      </w:r>
      <w:r w:rsidRPr="004A3E86">
        <w:rPr>
          <w:rFonts w:cs="Arial"/>
          <w:lang w:val="es-ES"/>
        </w:rPr>
        <w:t>rd</w:t>
      </w:r>
      <w:r w:rsidR="001E6EE9">
        <w:rPr>
          <w:rFonts w:cs="Arial"/>
          <w:lang w:val="es-ES"/>
        </w:rPr>
        <w:t>o</w:t>
      </w:r>
      <w:r w:rsidRPr="004A3E86">
        <w:rPr>
          <w:rFonts w:cs="Arial"/>
          <w:lang w:val="es-ES"/>
        </w:rPr>
        <w:t xml:space="preserve"> </w:t>
      </w:r>
      <w:r w:rsidR="001E6EE9">
        <w:rPr>
          <w:rFonts w:cs="Arial"/>
          <w:lang w:val="es-ES"/>
        </w:rPr>
        <w:t>de encargo</w:t>
      </w:r>
      <w:r w:rsidRPr="004A3E86">
        <w:rPr>
          <w:rFonts w:cs="Arial"/>
          <w:lang w:val="es-ES"/>
        </w:rPr>
        <w:t xml:space="preserve"> queda vinculad</w:t>
      </w:r>
      <w:r w:rsidR="001E6EE9">
        <w:rPr>
          <w:rFonts w:cs="Arial"/>
          <w:lang w:val="es-ES"/>
        </w:rPr>
        <w:t>a a la duración del contrato</w:t>
      </w:r>
      <w:r w:rsidRPr="004A3E86">
        <w:rPr>
          <w:rFonts w:cs="Arial"/>
          <w:lang w:val="es-ES"/>
        </w:rPr>
        <w:t xml:space="preserve"> </w:t>
      </w:r>
      <w:r w:rsidR="001E6EE9" w:rsidRPr="004A3E86">
        <w:rPr>
          <w:rFonts w:cs="Arial"/>
          <w:lang w:val="es-ES"/>
        </w:rPr>
        <w:t>suscrito</w:t>
      </w:r>
      <w:r w:rsidRPr="004A3E86">
        <w:rPr>
          <w:rFonts w:cs="Arial"/>
          <w:lang w:val="es-ES"/>
        </w:rPr>
        <w:t xml:space="preserve"> que s</w:t>
      </w:r>
      <w:r w:rsidR="001E6EE9">
        <w:rPr>
          <w:rFonts w:cs="Arial"/>
          <w:lang w:val="es-ES"/>
        </w:rPr>
        <w:t>e ha identificado</w:t>
      </w:r>
      <w:r w:rsidRPr="004A3E86">
        <w:rPr>
          <w:rFonts w:cs="Arial"/>
          <w:lang w:val="es-ES"/>
        </w:rPr>
        <w:t xml:space="preserve"> en </w:t>
      </w:r>
      <w:r w:rsidR="001E6EE9" w:rsidRPr="004A3E86">
        <w:rPr>
          <w:rFonts w:cs="Arial"/>
          <w:lang w:val="es-ES"/>
        </w:rPr>
        <w:t>será</w:t>
      </w:r>
      <w:r w:rsidRPr="004A3E86">
        <w:rPr>
          <w:rFonts w:cs="Arial"/>
          <w:lang w:val="es-ES"/>
        </w:rPr>
        <w:t xml:space="preserve"> de ..................... </w:t>
      </w:r>
      <w:r w:rsidRPr="004A3E86">
        <w:rPr>
          <w:rFonts w:cs="Arial"/>
          <w:i/>
          <w:color w:val="4F81BD" w:themeColor="accent1"/>
          <w:lang w:val="es-ES"/>
        </w:rPr>
        <w:t xml:space="preserve">[indicar </w:t>
      </w:r>
      <w:r w:rsidR="001E6EE9" w:rsidRPr="004A3E86">
        <w:rPr>
          <w:rFonts w:cs="Arial"/>
          <w:i/>
          <w:color w:val="4F81BD" w:themeColor="accent1"/>
          <w:lang w:val="es-ES"/>
        </w:rPr>
        <w:t>vigencia</w:t>
      </w:r>
      <w:r w:rsidR="001E6EE9">
        <w:rPr>
          <w:rFonts w:cs="Arial"/>
          <w:i/>
          <w:color w:val="4F81BD" w:themeColor="accent1"/>
          <w:lang w:val="es-ES"/>
        </w:rPr>
        <w:t xml:space="preserve"> y fundamentarla</w:t>
      </w:r>
      <w:r w:rsidRPr="004A3E86">
        <w:rPr>
          <w:rFonts w:cs="Arial"/>
          <w:i/>
          <w:color w:val="4F81BD" w:themeColor="accent1"/>
          <w:lang w:val="es-ES"/>
        </w:rPr>
        <w:t xml:space="preserve">] </w:t>
      </w:r>
      <w:r w:rsidRPr="004A3E86">
        <w:rPr>
          <w:rFonts w:cs="Arial"/>
          <w:i/>
          <w:lang w:val="es-ES"/>
        </w:rPr>
        <w:t>....................</w:t>
      </w:r>
      <w:r w:rsidRPr="004A3E86">
        <w:rPr>
          <w:rFonts w:cs="Arial"/>
          <w:lang w:val="es-ES"/>
        </w:rPr>
        <w:t xml:space="preserve">. </w:t>
      </w:r>
    </w:p>
    <w:p w:rsidR="00317239" w:rsidRPr="004A3E86" w:rsidRDefault="00317239" w:rsidP="00317239">
      <w:pPr>
        <w:spacing w:after="0"/>
        <w:jc w:val="both"/>
        <w:rPr>
          <w:rFonts w:cs="Arial"/>
          <w:lang w:val="es-ES"/>
        </w:rPr>
      </w:pPr>
    </w:p>
    <w:p w:rsidR="00317239" w:rsidRPr="004A3E86" w:rsidRDefault="001E6EE9" w:rsidP="00317239">
      <w:pPr>
        <w:spacing w:after="0"/>
        <w:jc w:val="both"/>
        <w:rPr>
          <w:rFonts w:cs="Arial"/>
          <w:b/>
          <w:lang w:val="es-ES"/>
        </w:rPr>
      </w:pPr>
      <w:r>
        <w:rPr>
          <w:rFonts w:cs="Arial"/>
          <w:b/>
          <w:lang w:val="es-ES"/>
        </w:rPr>
        <w:t>Cuarto</w:t>
      </w:r>
      <w:r w:rsidR="00317239" w:rsidRPr="004A3E86">
        <w:rPr>
          <w:rFonts w:cs="Arial"/>
          <w:b/>
          <w:lang w:val="es-ES"/>
        </w:rPr>
        <w:t>.</w:t>
      </w:r>
      <w:r>
        <w:rPr>
          <w:rFonts w:cs="Arial"/>
          <w:b/>
          <w:lang w:val="es-ES"/>
        </w:rPr>
        <w:t xml:space="preserve"> </w:t>
      </w:r>
      <w:r w:rsidR="00317239" w:rsidRPr="004A3E86">
        <w:rPr>
          <w:rFonts w:cs="Arial"/>
          <w:b/>
          <w:lang w:val="es-ES"/>
        </w:rPr>
        <w:t xml:space="preserve">- </w:t>
      </w:r>
      <w:r w:rsidRPr="004A3E86">
        <w:rPr>
          <w:rFonts w:cs="Arial"/>
          <w:b/>
          <w:lang w:val="es-ES"/>
        </w:rPr>
        <w:t>Obligaciones</w:t>
      </w:r>
      <w:r w:rsidR="00317239" w:rsidRPr="004A3E86">
        <w:rPr>
          <w:rFonts w:cs="Arial"/>
          <w:b/>
          <w:lang w:val="es-ES"/>
        </w:rPr>
        <w:t xml:space="preserve"> de</w:t>
      </w:r>
      <w:r>
        <w:rPr>
          <w:rFonts w:cs="Arial"/>
          <w:b/>
          <w:lang w:val="es-ES"/>
        </w:rPr>
        <w:t xml:space="preserve">l </w:t>
      </w:r>
      <w:r w:rsidR="00317239" w:rsidRPr="004A3E86">
        <w:rPr>
          <w:rFonts w:cs="Arial"/>
          <w:b/>
          <w:lang w:val="es-ES"/>
        </w:rPr>
        <w:t>enca</w:t>
      </w:r>
      <w:r>
        <w:rPr>
          <w:rFonts w:cs="Arial"/>
          <w:b/>
          <w:lang w:val="es-ES"/>
        </w:rPr>
        <w:t>rgado</w:t>
      </w:r>
      <w:r w:rsidR="00317239" w:rsidRPr="004A3E86">
        <w:rPr>
          <w:rFonts w:cs="Arial"/>
          <w:b/>
          <w:lang w:val="es-ES"/>
        </w:rPr>
        <w:t xml:space="preserve"> de </w:t>
      </w:r>
      <w:r w:rsidRPr="004A3E86">
        <w:rPr>
          <w:rFonts w:cs="Arial"/>
          <w:b/>
          <w:lang w:val="es-ES"/>
        </w:rPr>
        <w:t>tratamiento</w:t>
      </w:r>
    </w:p>
    <w:p w:rsidR="00317239" w:rsidRPr="004A3E86" w:rsidRDefault="00317239" w:rsidP="00317239">
      <w:pPr>
        <w:spacing w:after="0"/>
        <w:jc w:val="both"/>
        <w:rPr>
          <w:rFonts w:cs="Arial"/>
          <w:b/>
          <w:lang w:val="es-ES"/>
        </w:rPr>
      </w:pPr>
    </w:p>
    <w:p w:rsidR="00317239" w:rsidRPr="004A3E86" w:rsidRDefault="001E6EE9" w:rsidP="00317239">
      <w:pPr>
        <w:spacing w:after="0"/>
        <w:jc w:val="both"/>
        <w:rPr>
          <w:rFonts w:cs="Arial"/>
          <w:lang w:val="es-ES"/>
        </w:rPr>
      </w:pPr>
      <w:r>
        <w:rPr>
          <w:rFonts w:cs="Arial"/>
          <w:lang w:val="es-ES"/>
        </w:rPr>
        <w:t xml:space="preserve">El </w:t>
      </w:r>
      <w:r w:rsidR="00317239" w:rsidRPr="004A3E86">
        <w:rPr>
          <w:rFonts w:cs="Arial"/>
          <w:lang w:val="es-ES"/>
        </w:rPr>
        <w:t>encar</w:t>
      </w:r>
      <w:r>
        <w:rPr>
          <w:rFonts w:cs="Arial"/>
          <w:lang w:val="es-ES"/>
        </w:rPr>
        <w:t>gado</w:t>
      </w:r>
      <w:r w:rsidR="00317239" w:rsidRPr="004A3E86">
        <w:rPr>
          <w:rFonts w:cs="Arial"/>
          <w:lang w:val="es-ES"/>
        </w:rPr>
        <w:t xml:space="preserve"> de </w:t>
      </w:r>
      <w:r w:rsidRPr="004A3E86">
        <w:rPr>
          <w:rFonts w:cs="Arial"/>
          <w:lang w:val="es-ES"/>
        </w:rPr>
        <w:t>tratamiento</w:t>
      </w:r>
      <w:r>
        <w:rPr>
          <w:rFonts w:cs="Arial"/>
          <w:lang w:val="es-ES"/>
        </w:rPr>
        <w:t xml:space="preserve"> y todo</w:t>
      </w:r>
      <w:r w:rsidR="00317239" w:rsidRPr="004A3E86">
        <w:rPr>
          <w:rFonts w:cs="Arial"/>
          <w:lang w:val="es-ES"/>
        </w:rPr>
        <w:t xml:space="preserve"> </w:t>
      </w:r>
      <w:r>
        <w:rPr>
          <w:rFonts w:cs="Arial"/>
          <w:lang w:val="es-ES"/>
        </w:rPr>
        <w:t>su personal se obliga</w:t>
      </w:r>
      <w:r w:rsidR="00317239" w:rsidRPr="004A3E86">
        <w:rPr>
          <w:rFonts w:cs="Arial"/>
          <w:lang w:val="es-ES"/>
        </w:rPr>
        <w:t>n a:</w:t>
      </w:r>
    </w:p>
    <w:p w:rsidR="00317239" w:rsidRPr="004A3E86" w:rsidRDefault="00317239" w:rsidP="00317239">
      <w:pPr>
        <w:spacing w:after="0"/>
        <w:jc w:val="both"/>
        <w:rPr>
          <w:rFonts w:cs="Arial"/>
          <w:lang w:val="es-ES"/>
        </w:rPr>
      </w:pPr>
    </w:p>
    <w:p w:rsidR="00317239" w:rsidRPr="004A3E86" w:rsidRDefault="001E6EE9" w:rsidP="00317239">
      <w:pPr>
        <w:pStyle w:val="Pargrafdellista"/>
        <w:numPr>
          <w:ilvl w:val="0"/>
          <w:numId w:val="8"/>
        </w:numPr>
        <w:spacing w:after="0"/>
        <w:ind w:left="360"/>
        <w:contextualSpacing w:val="0"/>
        <w:jc w:val="both"/>
        <w:rPr>
          <w:rFonts w:cs="Arial"/>
          <w:lang w:val="es-ES"/>
        </w:rPr>
      </w:pPr>
      <w:r>
        <w:rPr>
          <w:rFonts w:cs="Arial"/>
          <w:lang w:val="es-ES"/>
        </w:rPr>
        <w:t>Usar los datos</w:t>
      </w:r>
      <w:r w:rsidR="00317239" w:rsidRPr="004A3E86">
        <w:rPr>
          <w:rFonts w:cs="Arial"/>
          <w:lang w:val="es-ES"/>
        </w:rPr>
        <w:t xml:space="preserve"> </w:t>
      </w:r>
      <w:r w:rsidRPr="004A3E86">
        <w:rPr>
          <w:rFonts w:cs="Arial"/>
          <w:lang w:val="es-ES"/>
        </w:rPr>
        <w:t>personales</w:t>
      </w:r>
      <w:r w:rsidR="00317239" w:rsidRPr="004A3E86">
        <w:rPr>
          <w:rFonts w:cs="Arial"/>
          <w:lang w:val="es-ES"/>
        </w:rPr>
        <w:t xml:space="preserve"> obje</w:t>
      </w:r>
      <w:r>
        <w:rPr>
          <w:rFonts w:cs="Arial"/>
          <w:lang w:val="es-ES"/>
        </w:rPr>
        <w:t>to</w:t>
      </w:r>
      <w:r w:rsidR="00317239" w:rsidRPr="004A3E86">
        <w:rPr>
          <w:rFonts w:cs="Arial"/>
          <w:lang w:val="es-ES"/>
        </w:rPr>
        <w:t xml:space="preserve"> de </w:t>
      </w:r>
      <w:r w:rsidRPr="004A3E86">
        <w:rPr>
          <w:rFonts w:cs="Arial"/>
          <w:lang w:val="es-ES"/>
        </w:rPr>
        <w:t>tratamiento</w:t>
      </w:r>
      <w:r w:rsidR="00317239" w:rsidRPr="004A3E86">
        <w:rPr>
          <w:rFonts w:cs="Arial"/>
          <w:lang w:val="es-ES"/>
        </w:rPr>
        <w:t xml:space="preserve">, o </w:t>
      </w:r>
      <w:r>
        <w:rPr>
          <w:rFonts w:cs="Arial"/>
          <w:lang w:val="es-ES"/>
        </w:rPr>
        <w:t>los que recoja para su</w:t>
      </w:r>
      <w:r w:rsidR="00317239" w:rsidRPr="004A3E86">
        <w:rPr>
          <w:rFonts w:cs="Arial"/>
          <w:lang w:val="es-ES"/>
        </w:rPr>
        <w:t xml:space="preserve"> </w:t>
      </w:r>
      <w:r w:rsidRPr="004A3E86">
        <w:rPr>
          <w:rFonts w:cs="Arial"/>
          <w:lang w:val="es-ES"/>
        </w:rPr>
        <w:t>inclusión</w:t>
      </w:r>
      <w:r>
        <w:rPr>
          <w:rFonts w:cs="Arial"/>
          <w:lang w:val="es-ES"/>
        </w:rPr>
        <w:t xml:space="preserve">, </w:t>
      </w:r>
      <w:r w:rsidR="00317239" w:rsidRPr="004A3E86">
        <w:rPr>
          <w:rFonts w:cs="Arial"/>
          <w:lang w:val="es-ES"/>
        </w:rPr>
        <w:t>s</w:t>
      </w:r>
      <w:r>
        <w:rPr>
          <w:rFonts w:cs="Arial"/>
          <w:lang w:val="es-ES"/>
        </w:rPr>
        <w:t>olo para la finalidad</w:t>
      </w:r>
      <w:r w:rsidR="00317239" w:rsidRPr="004A3E86">
        <w:rPr>
          <w:rFonts w:cs="Arial"/>
          <w:lang w:val="es-ES"/>
        </w:rPr>
        <w:t xml:space="preserve"> obje</w:t>
      </w:r>
      <w:r>
        <w:rPr>
          <w:rFonts w:cs="Arial"/>
          <w:lang w:val="es-ES"/>
        </w:rPr>
        <w:t>to de este acue</w:t>
      </w:r>
      <w:r w:rsidR="00317239" w:rsidRPr="004A3E86">
        <w:rPr>
          <w:rFonts w:cs="Arial"/>
          <w:lang w:val="es-ES"/>
        </w:rPr>
        <w:t>rd</w:t>
      </w:r>
      <w:r>
        <w:rPr>
          <w:rFonts w:cs="Arial"/>
          <w:lang w:val="es-ES"/>
        </w:rPr>
        <w:t>o</w:t>
      </w:r>
      <w:r w:rsidR="00317239" w:rsidRPr="004A3E86">
        <w:rPr>
          <w:rFonts w:cs="Arial"/>
          <w:lang w:val="es-ES"/>
        </w:rPr>
        <w:t xml:space="preserve"> d</w:t>
      </w:r>
      <w:r>
        <w:rPr>
          <w:rFonts w:cs="Arial"/>
          <w:lang w:val="es-ES"/>
        </w:rPr>
        <w:t>e encargo. En ningún</w:t>
      </w:r>
      <w:r w:rsidR="00317239" w:rsidRPr="004A3E86">
        <w:rPr>
          <w:rFonts w:cs="Arial"/>
          <w:lang w:val="es-ES"/>
        </w:rPr>
        <w:t xml:space="preserve"> cas</w:t>
      </w:r>
      <w:r>
        <w:rPr>
          <w:rFonts w:cs="Arial"/>
          <w:lang w:val="es-ES"/>
        </w:rPr>
        <w:t>o pueden usar los datos para finalidade</w:t>
      </w:r>
      <w:r w:rsidR="00317239" w:rsidRPr="004A3E86">
        <w:rPr>
          <w:rFonts w:cs="Arial"/>
          <w:lang w:val="es-ES"/>
        </w:rPr>
        <w:t xml:space="preserve">s </w:t>
      </w:r>
      <w:r w:rsidRPr="004A3E86">
        <w:rPr>
          <w:rFonts w:cs="Arial"/>
          <w:lang w:val="es-ES"/>
        </w:rPr>
        <w:t>propias</w:t>
      </w:r>
      <w:r w:rsidR="00317239" w:rsidRPr="004A3E86">
        <w:rPr>
          <w:rFonts w:cs="Arial"/>
          <w:lang w:val="es-ES"/>
        </w:rPr>
        <w:t xml:space="preserve">. </w:t>
      </w:r>
    </w:p>
    <w:p w:rsidR="00317239" w:rsidRPr="004A3E86" w:rsidRDefault="00317239" w:rsidP="00317239">
      <w:pPr>
        <w:pStyle w:val="Pargrafdellista"/>
        <w:spacing w:after="0"/>
        <w:ind w:left="360"/>
        <w:contextualSpacing w:val="0"/>
        <w:jc w:val="both"/>
        <w:rPr>
          <w:rFonts w:cs="Arial"/>
          <w:lang w:val="es-ES"/>
        </w:rPr>
      </w:pPr>
    </w:p>
    <w:p w:rsidR="00317239" w:rsidRPr="004A3E86" w:rsidRDefault="001E6EE9" w:rsidP="00317239">
      <w:pPr>
        <w:pStyle w:val="Pargrafdellista"/>
        <w:numPr>
          <w:ilvl w:val="0"/>
          <w:numId w:val="8"/>
        </w:numPr>
        <w:spacing w:after="0"/>
        <w:ind w:left="360"/>
        <w:contextualSpacing w:val="0"/>
        <w:jc w:val="both"/>
        <w:rPr>
          <w:rFonts w:cs="Arial"/>
          <w:lang w:val="es-ES"/>
        </w:rPr>
      </w:pPr>
      <w:r w:rsidRPr="004A3E86">
        <w:rPr>
          <w:rFonts w:cs="Arial"/>
          <w:lang w:val="es-ES"/>
        </w:rPr>
        <w:t>Tratar</w:t>
      </w:r>
      <w:r w:rsidR="00317239" w:rsidRPr="004A3E86">
        <w:rPr>
          <w:rFonts w:cs="Arial"/>
          <w:lang w:val="es-ES"/>
        </w:rPr>
        <w:t xml:space="preserve"> l</w:t>
      </w:r>
      <w:r>
        <w:rPr>
          <w:rFonts w:cs="Arial"/>
          <w:lang w:val="es-ES"/>
        </w:rPr>
        <w:t>os datos</w:t>
      </w:r>
      <w:r w:rsidR="00317239" w:rsidRPr="004A3E86">
        <w:rPr>
          <w:rFonts w:cs="Arial"/>
          <w:lang w:val="es-ES"/>
        </w:rPr>
        <w:t xml:space="preserve"> </w:t>
      </w:r>
      <w:r w:rsidRPr="004A3E86">
        <w:rPr>
          <w:rFonts w:cs="Arial"/>
          <w:lang w:val="es-ES"/>
        </w:rPr>
        <w:t>únicamente</w:t>
      </w:r>
      <w:r w:rsidR="00317239" w:rsidRPr="004A3E86">
        <w:rPr>
          <w:rFonts w:cs="Arial"/>
          <w:lang w:val="es-ES"/>
        </w:rPr>
        <w:t xml:space="preserve"> d</w:t>
      </w:r>
      <w:r>
        <w:rPr>
          <w:rFonts w:cs="Arial"/>
          <w:lang w:val="es-ES"/>
        </w:rPr>
        <w:t>e acue</w:t>
      </w:r>
      <w:r w:rsidR="00317239" w:rsidRPr="004A3E86">
        <w:rPr>
          <w:rFonts w:cs="Arial"/>
          <w:lang w:val="es-ES"/>
        </w:rPr>
        <w:t>rd</w:t>
      </w:r>
      <w:r>
        <w:rPr>
          <w:rFonts w:cs="Arial"/>
          <w:lang w:val="es-ES"/>
        </w:rPr>
        <w:t>o con la</w:t>
      </w:r>
      <w:r w:rsidR="00317239" w:rsidRPr="004A3E86">
        <w:rPr>
          <w:rFonts w:cs="Arial"/>
          <w:lang w:val="es-ES"/>
        </w:rPr>
        <w:t xml:space="preserve">s </w:t>
      </w:r>
      <w:r w:rsidRPr="004A3E86">
        <w:rPr>
          <w:rFonts w:cs="Arial"/>
          <w:lang w:val="es-ES"/>
        </w:rPr>
        <w:t>instrucciones</w:t>
      </w:r>
      <w:r w:rsidR="00317239" w:rsidRPr="004A3E86">
        <w:rPr>
          <w:rFonts w:cs="Arial"/>
          <w:lang w:val="es-ES"/>
        </w:rPr>
        <w:t xml:space="preserve"> </w:t>
      </w:r>
      <w:r w:rsidRPr="004A3E86">
        <w:rPr>
          <w:rFonts w:cs="Arial"/>
          <w:lang w:val="es-ES"/>
        </w:rPr>
        <w:t>documentadas</w:t>
      </w:r>
      <w:r w:rsidR="00317239" w:rsidRPr="004A3E86">
        <w:rPr>
          <w:rFonts w:cs="Arial"/>
          <w:lang w:val="es-ES"/>
        </w:rPr>
        <w:t xml:space="preserve"> del responsable de </w:t>
      </w:r>
      <w:r w:rsidRPr="004A3E86">
        <w:rPr>
          <w:rFonts w:cs="Arial"/>
          <w:lang w:val="es-ES"/>
        </w:rPr>
        <w:t>tratamiento</w:t>
      </w:r>
      <w:r w:rsidR="00317239" w:rsidRPr="004A3E86">
        <w:rPr>
          <w:rFonts w:cs="Arial"/>
          <w:lang w:val="es-ES"/>
        </w:rPr>
        <w:t xml:space="preserve">. </w:t>
      </w:r>
    </w:p>
    <w:p w:rsidR="00317239" w:rsidRPr="004A3E86" w:rsidRDefault="00317239" w:rsidP="00317239">
      <w:pPr>
        <w:pStyle w:val="Pargrafdellista"/>
        <w:spacing w:after="0"/>
        <w:ind w:left="360"/>
        <w:contextualSpacing w:val="0"/>
        <w:jc w:val="both"/>
        <w:rPr>
          <w:rFonts w:cs="Arial"/>
          <w:lang w:val="es-ES"/>
        </w:rPr>
      </w:pPr>
    </w:p>
    <w:p w:rsidR="00317239" w:rsidRPr="004A3E86" w:rsidRDefault="00317239" w:rsidP="00317239">
      <w:pPr>
        <w:spacing w:after="0"/>
        <w:ind w:left="348"/>
        <w:jc w:val="both"/>
        <w:rPr>
          <w:rFonts w:cs="Arial"/>
          <w:lang w:val="es-ES"/>
        </w:rPr>
      </w:pPr>
      <w:r w:rsidRPr="004A3E86">
        <w:rPr>
          <w:rFonts w:cs="Arial"/>
          <w:lang w:val="es-ES"/>
        </w:rPr>
        <w:t xml:space="preserve">Si </w:t>
      </w:r>
      <w:r w:rsidR="00466EB7">
        <w:rPr>
          <w:rFonts w:cs="Arial"/>
          <w:lang w:val="es-ES"/>
        </w:rPr>
        <w:t>el encargado</w:t>
      </w:r>
      <w:r w:rsidRPr="004A3E86">
        <w:rPr>
          <w:rFonts w:cs="Arial"/>
          <w:lang w:val="es-ES"/>
        </w:rPr>
        <w:t xml:space="preserve"> de </w:t>
      </w:r>
      <w:r w:rsidR="00466EB7" w:rsidRPr="004A3E86">
        <w:rPr>
          <w:rFonts w:cs="Arial"/>
          <w:lang w:val="es-ES"/>
        </w:rPr>
        <w:t>tratamiento</w:t>
      </w:r>
      <w:r w:rsidR="00466EB7">
        <w:rPr>
          <w:rFonts w:cs="Arial"/>
          <w:lang w:val="es-ES"/>
        </w:rPr>
        <w:t xml:space="preserve"> considera que alguna de la</w:t>
      </w:r>
      <w:r w:rsidRPr="004A3E86">
        <w:rPr>
          <w:rFonts w:cs="Arial"/>
          <w:lang w:val="es-ES"/>
        </w:rPr>
        <w:t xml:space="preserve">s </w:t>
      </w:r>
      <w:r w:rsidR="00466EB7" w:rsidRPr="004A3E86">
        <w:rPr>
          <w:rFonts w:cs="Arial"/>
          <w:lang w:val="es-ES"/>
        </w:rPr>
        <w:t>instrucciones</w:t>
      </w:r>
      <w:r w:rsidRPr="004A3E86">
        <w:rPr>
          <w:rFonts w:cs="Arial"/>
          <w:lang w:val="es-ES"/>
        </w:rPr>
        <w:t xml:space="preserve"> de</w:t>
      </w:r>
      <w:r w:rsidR="00466EB7">
        <w:rPr>
          <w:rFonts w:cs="Arial"/>
          <w:lang w:val="es-ES"/>
        </w:rPr>
        <w:t>l responsable infringe</w:t>
      </w:r>
      <w:r w:rsidRPr="004A3E86">
        <w:rPr>
          <w:rFonts w:cs="Arial"/>
          <w:lang w:val="es-ES"/>
        </w:rPr>
        <w:t xml:space="preserve"> el RGPD o </w:t>
      </w:r>
      <w:r w:rsidR="00466EB7">
        <w:rPr>
          <w:rFonts w:cs="Arial"/>
          <w:lang w:val="es-ES"/>
        </w:rPr>
        <w:t>cualquier</w:t>
      </w:r>
      <w:r w:rsidRPr="004A3E86">
        <w:rPr>
          <w:rFonts w:cs="Arial"/>
          <w:lang w:val="es-ES"/>
        </w:rPr>
        <w:t xml:space="preserve"> </w:t>
      </w:r>
      <w:r w:rsidR="00466EB7">
        <w:rPr>
          <w:rFonts w:cs="Arial"/>
          <w:lang w:val="es-ES"/>
        </w:rPr>
        <w:t>otra</w:t>
      </w:r>
      <w:r w:rsidRPr="004A3E86">
        <w:rPr>
          <w:rFonts w:cs="Arial"/>
          <w:lang w:val="es-ES"/>
        </w:rPr>
        <w:t xml:space="preserve"> </w:t>
      </w:r>
      <w:r w:rsidR="00466EB7" w:rsidRPr="004A3E86">
        <w:rPr>
          <w:rFonts w:cs="Arial"/>
          <w:lang w:val="es-ES"/>
        </w:rPr>
        <w:t>disposición</w:t>
      </w:r>
      <w:r w:rsidRPr="004A3E86">
        <w:rPr>
          <w:rFonts w:cs="Arial"/>
          <w:lang w:val="es-ES"/>
        </w:rPr>
        <w:t xml:space="preserve"> en </w:t>
      </w:r>
      <w:r w:rsidR="00466EB7" w:rsidRPr="004A3E86">
        <w:rPr>
          <w:rFonts w:cs="Arial"/>
          <w:lang w:val="es-ES"/>
        </w:rPr>
        <w:t>materia</w:t>
      </w:r>
      <w:r w:rsidRPr="004A3E86">
        <w:rPr>
          <w:rFonts w:cs="Arial"/>
          <w:lang w:val="es-ES"/>
        </w:rPr>
        <w:t xml:space="preserve"> de </w:t>
      </w:r>
      <w:r w:rsidR="00466EB7" w:rsidRPr="004A3E86">
        <w:rPr>
          <w:rFonts w:cs="Arial"/>
          <w:lang w:val="es-ES"/>
        </w:rPr>
        <w:t>protección</w:t>
      </w:r>
      <w:r w:rsidR="00466EB7">
        <w:rPr>
          <w:rFonts w:cs="Arial"/>
          <w:lang w:val="es-ES"/>
        </w:rPr>
        <w:t xml:space="preserve"> de dato</w:t>
      </w:r>
      <w:r w:rsidRPr="004A3E86">
        <w:rPr>
          <w:rFonts w:cs="Arial"/>
          <w:lang w:val="es-ES"/>
        </w:rPr>
        <w:t>s de la Unió</w:t>
      </w:r>
      <w:r w:rsidR="00466EB7">
        <w:rPr>
          <w:rFonts w:cs="Arial"/>
          <w:lang w:val="es-ES"/>
        </w:rPr>
        <w:t>n</w:t>
      </w:r>
      <w:r w:rsidRPr="004A3E86">
        <w:rPr>
          <w:rFonts w:cs="Arial"/>
          <w:lang w:val="es-ES"/>
        </w:rPr>
        <w:t xml:space="preserve"> o de</w:t>
      </w:r>
      <w:r w:rsidR="00466EB7">
        <w:rPr>
          <w:rFonts w:cs="Arial"/>
          <w:lang w:val="es-ES"/>
        </w:rPr>
        <w:t xml:space="preserve"> </w:t>
      </w:r>
      <w:r w:rsidRPr="004A3E86">
        <w:rPr>
          <w:rFonts w:cs="Arial"/>
          <w:lang w:val="es-ES"/>
        </w:rPr>
        <w:t>l</w:t>
      </w:r>
      <w:r w:rsidR="00466EB7">
        <w:rPr>
          <w:rFonts w:cs="Arial"/>
          <w:lang w:val="es-ES"/>
        </w:rPr>
        <w:t>os estados</w:t>
      </w:r>
      <w:r w:rsidRPr="004A3E86">
        <w:rPr>
          <w:rFonts w:cs="Arial"/>
          <w:lang w:val="es-ES"/>
        </w:rPr>
        <w:t xml:space="preserve"> m</w:t>
      </w:r>
      <w:r w:rsidR="00466EB7">
        <w:rPr>
          <w:rFonts w:cs="Arial"/>
          <w:lang w:val="es-ES"/>
        </w:rPr>
        <w:t xml:space="preserve">iembros, el </w:t>
      </w:r>
      <w:r w:rsidRPr="004A3E86">
        <w:rPr>
          <w:rFonts w:cs="Arial"/>
          <w:lang w:val="es-ES"/>
        </w:rPr>
        <w:t>encar</w:t>
      </w:r>
      <w:r w:rsidR="00466EB7">
        <w:rPr>
          <w:rFonts w:cs="Arial"/>
          <w:lang w:val="es-ES"/>
        </w:rPr>
        <w:t xml:space="preserve">gado ha de </w:t>
      </w:r>
      <w:r w:rsidRPr="004A3E86">
        <w:rPr>
          <w:rFonts w:cs="Arial"/>
          <w:lang w:val="es-ES"/>
        </w:rPr>
        <w:t xml:space="preserve">informar </w:t>
      </w:r>
      <w:r w:rsidR="00466EB7" w:rsidRPr="004A3E86">
        <w:rPr>
          <w:rFonts w:cs="Arial"/>
          <w:lang w:val="es-ES"/>
        </w:rPr>
        <w:t>inmediatamente</w:t>
      </w:r>
      <w:r w:rsidR="00466EB7">
        <w:rPr>
          <w:rFonts w:cs="Arial"/>
          <w:lang w:val="es-ES"/>
        </w:rPr>
        <w:t xml:space="preserve"> a</w:t>
      </w:r>
      <w:r w:rsidRPr="004A3E86">
        <w:rPr>
          <w:rFonts w:cs="Arial"/>
          <w:lang w:val="es-ES"/>
        </w:rPr>
        <w:t>l responsable.</w:t>
      </w:r>
    </w:p>
    <w:p w:rsidR="00317239" w:rsidRPr="004A3E86" w:rsidRDefault="00317239" w:rsidP="00317239">
      <w:pPr>
        <w:spacing w:after="0"/>
        <w:ind w:left="348"/>
        <w:jc w:val="both"/>
        <w:rPr>
          <w:rFonts w:cs="Arial"/>
          <w:lang w:val="es-ES"/>
        </w:rPr>
      </w:pPr>
    </w:p>
    <w:p w:rsidR="00317239" w:rsidRPr="004A3E86" w:rsidRDefault="00466EB7" w:rsidP="00317239">
      <w:pPr>
        <w:pStyle w:val="Pargrafdellista"/>
        <w:numPr>
          <w:ilvl w:val="0"/>
          <w:numId w:val="8"/>
        </w:numPr>
        <w:spacing w:after="0"/>
        <w:ind w:left="357" w:hanging="357"/>
        <w:contextualSpacing w:val="0"/>
        <w:jc w:val="both"/>
        <w:rPr>
          <w:rFonts w:cs="Arial"/>
          <w:lang w:val="es-ES"/>
        </w:rPr>
      </w:pPr>
      <w:r>
        <w:rPr>
          <w:rFonts w:cs="Arial"/>
          <w:lang w:val="es-ES"/>
        </w:rPr>
        <w:t xml:space="preserve">Limitar el </w:t>
      </w:r>
      <w:r w:rsidRPr="004A3E86">
        <w:rPr>
          <w:rFonts w:cs="Arial"/>
          <w:lang w:val="es-ES"/>
        </w:rPr>
        <w:t>acceso</w:t>
      </w:r>
      <w:r w:rsidR="00317239" w:rsidRPr="004A3E86">
        <w:rPr>
          <w:rFonts w:cs="Arial"/>
          <w:lang w:val="es-ES"/>
        </w:rPr>
        <w:t xml:space="preserve"> a l</w:t>
      </w:r>
      <w:r>
        <w:rPr>
          <w:rFonts w:cs="Arial"/>
          <w:lang w:val="es-ES"/>
        </w:rPr>
        <w:t>os dato</w:t>
      </w:r>
      <w:r w:rsidR="00317239" w:rsidRPr="004A3E86">
        <w:rPr>
          <w:rFonts w:cs="Arial"/>
          <w:lang w:val="es-ES"/>
        </w:rPr>
        <w:t xml:space="preserve">s </w:t>
      </w:r>
      <w:r w:rsidRPr="004A3E86">
        <w:rPr>
          <w:rFonts w:cs="Arial"/>
          <w:lang w:val="es-ES"/>
        </w:rPr>
        <w:t>personales</w:t>
      </w:r>
      <w:r w:rsidR="00317239" w:rsidRPr="004A3E86">
        <w:rPr>
          <w:rFonts w:cs="Arial"/>
          <w:lang w:val="es-ES"/>
        </w:rPr>
        <w:t xml:space="preserve"> </w:t>
      </w:r>
      <w:r w:rsidRPr="004A3E86">
        <w:rPr>
          <w:rFonts w:cs="Arial"/>
          <w:lang w:val="es-ES"/>
        </w:rPr>
        <w:t>tratados</w:t>
      </w:r>
      <w:r w:rsidR="00317239" w:rsidRPr="004A3E86">
        <w:rPr>
          <w:rFonts w:cs="Arial"/>
          <w:lang w:val="es-ES"/>
        </w:rPr>
        <w:t xml:space="preserve"> a</w:t>
      </w:r>
      <w:r>
        <w:rPr>
          <w:rFonts w:cs="Arial"/>
          <w:lang w:val="es-ES"/>
        </w:rPr>
        <w:t xml:space="preserve"> </w:t>
      </w:r>
      <w:r w:rsidR="00317239" w:rsidRPr="004A3E86">
        <w:rPr>
          <w:rFonts w:cs="Arial"/>
          <w:lang w:val="es-ES"/>
        </w:rPr>
        <w:t>l</w:t>
      </w:r>
      <w:r>
        <w:rPr>
          <w:rFonts w:cs="Arial"/>
          <w:lang w:val="es-ES"/>
        </w:rPr>
        <w:t>o</w:t>
      </w:r>
      <w:r w:rsidR="00317239" w:rsidRPr="004A3E86">
        <w:rPr>
          <w:rFonts w:cs="Arial"/>
          <w:lang w:val="es-ES"/>
        </w:rPr>
        <w:t>s m</w:t>
      </w:r>
      <w:r>
        <w:rPr>
          <w:rFonts w:cs="Arial"/>
          <w:lang w:val="es-ES"/>
        </w:rPr>
        <w:t>iembros de s</w:t>
      </w:r>
      <w:r w:rsidR="00317239" w:rsidRPr="004A3E86">
        <w:rPr>
          <w:rFonts w:cs="Arial"/>
          <w:lang w:val="es-ES"/>
        </w:rPr>
        <w:t>u personal en la me</w:t>
      </w:r>
      <w:r>
        <w:rPr>
          <w:rFonts w:cs="Arial"/>
          <w:lang w:val="es-ES"/>
        </w:rPr>
        <w:t>dida que sea</w:t>
      </w:r>
      <w:r w:rsidR="00317239" w:rsidRPr="004A3E86">
        <w:rPr>
          <w:rFonts w:cs="Arial"/>
          <w:lang w:val="es-ES"/>
        </w:rPr>
        <w:t xml:space="preserve"> </w:t>
      </w:r>
      <w:r w:rsidRPr="004A3E86">
        <w:rPr>
          <w:rFonts w:cs="Arial"/>
          <w:lang w:val="es-ES"/>
        </w:rPr>
        <w:t>estrictamente</w:t>
      </w:r>
      <w:r w:rsidR="00317239" w:rsidRPr="004A3E86">
        <w:rPr>
          <w:rFonts w:cs="Arial"/>
          <w:lang w:val="es-ES"/>
        </w:rPr>
        <w:t xml:space="preserve"> </w:t>
      </w:r>
      <w:r w:rsidRPr="004A3E86">
        <w:rPr>
          <w:rFonts w:cs="Arial"/>
          <w:lang w:val="es-ES"/>
        </w:rPr>
        <w:t>necesario</w:t>
      </w:r>
      <w:r>
        <w:rPr>
          <w:rFonts w:cs="Arial"/>
          <w:lang w:val="es-ES"/>
        </w:rPr>
        <w:t xml:space="preserve"> p</w:t>
      </w:r>
      <w:r w:rsidR="00317239" w:rsidRPr="004A3E86">
        <w:rPr>
          <w:rFonts w:cs="Arial"/>
          <w:lang w:val="es-ES"/>
        </w:rPr>
        <w:t>a</w:t>
      </w:r>
      <w:r>
        <w:rPr>
          <w:rFonts w:cs="Arial"/>
          <w:lang w:val="es-ES"/>
        </w:rPr>
        <w:t xml:space="preserve">ra la </w:t>
      </w:r>
      <w:r w:rsidRPr="004A3E86">
        <w:rPr>
          <w:rFonts w:cs="Arial"/>
          <w:lang w:val="es-ES"/>
        </w:rPr>
        <w:t>ejecución</w:t>
      </w:r>
      <w:r w:rsidR="00317239" w:rsidRPr="004A3E86">
        <w:rPr>
          <w:rFonts w:cs="Arial"/>
          <w:lang w:val="es-ES"/>
        </w:rPr>
        <w:t xml:space="preserve">, la </w:t>
      </w:r>
      <w:r w:rsidRPr="004A3E86">
        <w:rPr>
          <w:rFonts w:cs="Arial"/>
          <w:lang w:val="es-ES"/>
        </w:rPr>
        <w:t>gestión</w:t>
      </w:r>
      <w:r>
        <w:rPr>
          <w:rFonts w:cs="Arial"/>
          <w:lang w:val="es-ES"/>
        </w:rPr>
        <w:t xml:space="preserve"> y</w:t>
      </w:r>
      <w:r w:rsidR="00317239" w:rsidRPr="004A3E86">
        <w:rPr>
          <w:rFonts w:cs="Arial"/>
          <w:lang w:val="es-ES"/>
        </w:rPr>
        <w:t xml:space="preserve"> el </w:t>
      </w:r>
      <w:r w:rsidRPr="004A3E86">
        <w:rPr>
          <w:rFonts w:cs="Arial"/>
          <w:lang w:val="es-ES"/>
        </w:rPr>
        <w:t>seguimiento</w:t>
      </w:r>
      <w:r>
        <w:rPr>
          <w:rFonts w:cs="Arial"/>
          <w:lang w:val="es-ES"/>
        </w:rPr>
        <w:t xml:space="preserve"> del encargo</w:t>
      </w:r>
      <w:r w:rsidR="00317239" w:rsidRPr="004A3E86">
        <w:rPr>
          <w:rFonts w:cs="Arial"/>
          <w:lang w:val="es-ES"/>
        </w:rPr>
        <w:t xml:space="preserve">. </w:t>
      </w:r>
      <w:r>
        <w:rPr>
          <w:rFonts w:cs="Arial"/>
          <w:lang w:val="es-ES"/>
        </w:rPr>
        <w:t xml:space="preserve">El </w:t>
      </w:r>
      <w:r w:rsidR="00317239" w:rsidRPr="004A3E86">
        <w:rPr>
          <w:rFonts w:cs="Arial"/>
          <w:lang w:val="es-ES"/>
        </w:rPr>
        <w:t>encar</w:t>
      </w:r>
      <w:r>
        <w:rPr>
          <w:rFonts w:cs="Arial"/>
          <w:lang w:val="es-ES"/>
        </w:rPr>
        <w:t>gado</w:t>
      </w:r>
      <w:r w:rsidR="00317239" w:rsidRPr="004A3E86">
        <w:rPr>
          <w:rFonts w:cs="Arial"/>
          <w:lang w:val="es-ES"/>
        </w:rPr>
        <w:t xml:space="preserve"> ha de garanti</w:t>
      </w:r>
      <w:r>
        <w:rPr>
          <w:rFonts w:cs="Arial"/>
          <w:lang w:val="es-ES"/>
        </w:rPr>
        <w:t>zar que la</w:t>
      </w:r>
      <w:r w:rsidR="00317239" w:rsidRPr="004A3E86">
        <w:rPr>
          <w:rFonts w:cs="Arial"/>
          <w:lang w:val="es-ES"/>
        </w:rPr>
        <w:t>s person</w:t>
      </w:r>
      <w:r>
        <w:rPr>
          <w:rFonts w:cs="Arial"/>
          <w:lang w:val="es-ES"/>
        </w:rPr>
        <w:t>as autorizadas para tra</w:t>
      </w:r>
      <w:r w:rsidR="00317239" w:rsidRPr="004A3E86">
        <w:rPr>
          <w:rFonts w:cs="Arial"/>
          <w:lang w:val="es-ES"/>
        </w:rPr>
        <w:t>tar l</w:t>
      </w:r>
      <w:r>
        <w:rPr>
          <w:rFonts w:cs="Arial"/>
          <w:lang w:val="es-ES"/>
        </w:rPr>
        <w:t>os dato</w:t>
      </w:r>
      <w:r w:rsidR="00317239" w:rsidRPr="004A3E86">
        <w:rPr>
          <w:rFonts w:cs="Arial"/>
          <w:lang w:val="es-ES"/>
        </w:rPr>
        <w:t xml:space="preserve">s </w:t>
      </w:r>
      <w:r w:rsidRPr="004A3E86">
        <w:rPr>
          <w:rFonts w:cs="Arial"/>
          <w:lang w:val="es-ES"/>
        </w:rPr>
        <w:t>personales</w:t>
      </w:r>
      <w:r>
        <w:rPr>
          <w:rFonts w:cs="Arial"/>
          <w:lang w:val="es-ES"/>
        </w:rPr>
        <w:t xml:space="preserve"> se han comprometido a respetar la confidencialidad</w:t>
      </w:r>
      <w:r w:rsidR="00317239" w:rsidRPr="004A3E86">
        <w:rPr>
          <w:rFonts w:cs="Arial"/>
          <w:lang w:val="es-ES"/>
        </w:rPr>
        <w:t xml:space="preserve"> o </w:t>
      </w:r>
      <w:r w:rsidRPr="004A3E86">
        <w:rPr>
          <w:rFonts w:cs="Arial"/>
          <w:lang w:val="es-ES"/>
        </w:rPr>
        <w:t>están</w:t>
      </w:r>
      <w:r>
        <w:rPr>
          <w:rFonts w:cs="Arial"/>
          <w:lang w:val="es-ES"/>
        </w:rPr>
        <w:t xml:space="preserve"> sujeto</w:t>
      </w:r>
      <w:r w:rsidR="00317239" w:rsidRPr="004A3E86">
        <w:rPr>
          <w:rFonts w:cs="Arial"/>
          <w:lang w:val="es-ES"/>
        </w:rPr>
        <w:t xml:space="preserve">s a una </w:t>
      </w:r>
      <w:r w:rsidRPr="004A3E86">
        <w:rPr>
          <w:rFonts w:cs="Arial"/>
          <w:lang w:val="es-ES"/>
        </w:rPr>
        <w:t>obligación</w:t>
      </w:r>
      <w:r>
        <w:rPr>
          <w:rFonts w:cs="Arial"/>
          <w:lang w:val="es-ES"/>
        </w:rPr>
        <w:t xml:space="preserve"> de confidencialidad</w:t>
      </w:r>
      <w:r w:rsidR="00317239" w:rsidRPr="004A3E86">
        <w:rPr>
          <w:rFonts w:cs="Arial"/>
          <w:lang w:val="es-ES"/>
        </w:rPr>
        <w:t xml:space="preserve"> de </w:t>
      </w:r>
      <w:r w:rsidRPr="004A3E86">
        <w:rPr>
          <w:rFonts w:cs="Arial"/>
          <w:lang w:val="es-ES"/>
        </w:rPr>
        <w:t>naturaleza</w:t>
      </w:r>
      <w:r w:rsidR="00317239" w:rsidRPr="004A3E86">
        <w:rPr>
          <w:rFonts w:cs="Arial"/>
          <w:lang w:val="es-ES"/>
        </w:rPr>
        <w:t xml:space="preserve"> </w:t>
      </w:r>
      <w:r w:rsidRPr="004A3E86">
        <w:rPr>
          <w:rFonts w:cs="Arial"/>
          <w:lang w:val="es-ES"/>
        </w:rPr>
        <w:t>estatutaria</w:t>
      </w:r>
      <w:r>
        <w:rPr>
          <w:rFonts w:cs="Arial"/>
          <w:lang w:val="es-ES"/>
        </w:rPr>
        <w:t>, as</w:t>
      </w:r>
      <w:r w:rsidR="00317239" w:rsidRPr="004A3E86">
        <w:rPr>
          <w:rFonts w:cs="Arial"/>
          <w:lang w:val="es-ES"/>
        </w:rPr>
        <w:t>í com</w:t>
      </w:r>
      <w:r>
        <w:rPr>
          <w:rFonts w:cs="Arial"/>
          <w:lang w:val="es-ES"/>
        </w:rPr>
        <w:t>o a cumplir las medidas de seguridad</w:t>
      </w:r>
      <w:r w:rsidR="00317239" w:rsidRPr="004A3E86">
        <w:rPr>
          <w:rFonts w:cs="Arial"/>
          <w:lang w:val="es-ES"/>
        </w:rPr>
        <w:t xml:space="preserve"> correspon</w:t>
      </w:r>
      <w:r>
        <w:rPr>
          <w:rFonts w:cs="Arial"/>
          <w:lang w:val="es-ES"/>
        </w:rPr>
        <w:t>dientes, de la</w:t>
      </w:r>
      <w:r w:rsidR="00317239" w:rsidRPr="004A3E86">
        <w:rPr>
          <w:rFonts w:cs="Arial"/>
          <w:lang w:val="es-ES"/>
        </w:rPr>
        <w:t xml:space="preserve">s </w:t>
      </w:r>
      <w:r>
        <w:rPr>
          <w:rFonts w:cs="Arial"/>
          <w:lang w:val="es-ES"/>
        </w:rPr>
        <w:t>cuales deberá informarse</w:t>
      </w:r>
      <w:r w:rsidR="00317239" w:rsidRPr="004A3E86">
        <w:rPr>
          <w:rFonts w:cs="Arial"/>
          <w:lang w:val="es-ES"/>
        </w:rPr>
        <w:t xml:space="preserve"> </w:t>
      </w:r>
      <w:r w:rsidRPr="004A3E86">
        <w:rPr>
          <w:rFonts w:cs="Arial"/>
          <w:lang w:val="es-ES"/>
        </w:rPr>
        <w:t>convenientemente</w:t>
      </w:r>
      <w:r w:rsidR="00317239" w:rsidRPr="004A3E86">
        <w:rPr>
          <w:rFonts w:cs="Arial"/>
          <w:lang w:val="es-ES"/>
        </w:rPr>
        <w:t xml:space="preserve">. </w:t>
      </w:r>
    </w:p>
    <w:p w:rsidR="00317239" w:rsidRPr="004A3E86" w:rsidRDefault="00317239" w:rsidP="00317239">
      <w:pPr>
        <w:pStyle w:val="Pargrafdellista"/>
        <w:spacing w:after="0"/>
        <w:ind w:left="357"/>
        <w:contextualSpacing w:val="0"/>
        <w:jc w:val="both"/>
        <w:rPr>
          <w:rFonts w:cs="Arial"/>
          <w:lang w:val="es-ES"/>
        </w:rPr>
      </w:pPr>
      <w:r w:rsidRPr="004A3E86">
        <w:rPr>
          <w:rFonts w:cs="Arial"/>
          <w:lang w:val="es-ES"/>
        </w:rPr>
        <w:t xml:space="preserve"> </w:t>
      </w:r>
    </w:p>
    <w:p w:rsidR="00317239" w:rsidRPr="004A3E86" w:rsidRDefault="00466EB7" w:rsidP="00317239">
      <w:pPr>
        <w:pStyle w:val="Pargrafdellista"/>
        <w:spacing w:after="0"/>
        <w:ind w:left="357"/>
        <w:contextualSpacing w:val="0"/>
        <w:jc w:val="both"/>
        <w:rPr>
          <w:rFonts w:cs="Arial"/>
          <w:lang w:val="es-ES"/>
        </w:rPr>
      </w:pPr>
      <w:r>
        <w:rPr>
          <w:rFonts w:cs="Arial"/>
          <w:lang w:val="es-ES"/>
        </w:rPr>
        <w:t>Mantene</w:t>
      </w:r>
      <w:r w:rsidR="00317239" w:rsidRPr="004A3E86">
        <w:rPr>
          <w:rFonts w:cs="Arial"/>
          <w:lang w:val="es-ES"/>
        </w:rPr>
        <w:t xml:space="preserve">r a </w:t>
      </w:r>
      <w:r w:rsidRPr="004A3E86">
        <w:rPr>
          <w:rFonts w:cs="Arial"/>
          <w:lang w:val="es-ES"/>
        </w:rPr>
        <w:t>disposición</w:t>
      </w:r>
      <w:r w:rsidR="00317239" w:rsidRPr="004A3E86">
        <w:rPr>
          <w:rFonts w:cs="Arial"/>
          <w:lang w:val="es-ES"/>
        </w:rPr>
        <w:t xml:space="preserve"> del responsable la </w:t>
      </w:r>
      <w:r w:rsidRPr="004A3E86">
        <w:rPr>
          <w:rFonts w:cs="Arial"/>
          <w:lang w:val="es-ES"/>
        </w:rPr>
        <w:t>documentación</w:t>
      </w:r>
      <w:r w:rsidR="00317239" w:rsidRPr="004A3E86">
        <w:rPr>
          <w:rFonts w:cs="Arial"/>
          <w:lang w:val="es-ES"/>
        </w:rPr>
        <w:t xml:space="preserve"> que acredita </w:t>
      </w:r>
      <w:r>
        <w:rPr>
          <w:rFonts w:cs="Arial"/>
          <w:lang w:val="es-ES"/>
        </w:rPr>
        <w:t>su</w:t>
      </w:r>
      <w:r w:rsidR="00317239" w:rsidRPr="004A3E86">
        <w:rPr>
          <w:rFonts w:cs="Arial"/>
          <w:lang w:val="es-ES"/>
        </w:rPr>
        <w:t xml:space="preserve"> c</w:t>
      </w:r>
      <w:r>
        <w:rPr>
          <w:rFonts w:cs="Arial"/>
          <w:lang w:val="es-ES"/>
        </w:rPr>
        <w:t>umplimiento</w:t>
      </w:r>
      <w:r w:rsidR="00317239" w:rsidRPr="004A3E86">
        <w:rPr>
          <w:rFonts w:cs="Arial"/>
          <w:lang w:val="es-ES"/>
        </w:rPr>
        <w:t xml:space="preserve">. </w:t>
      </w:r>
    </w:p>
    <w:p w:rsidR="00317239" w:rsidRPr="004A3E86" w:rsidRDefault="00317239" w:rsidP="00317239">
      <w:pPr>
        <w:pStyle w:val="Pargrafdellista"/>
        <w:spacing w:after="0"/>
        <w:ind w:left="357"/>
        <w:contextualSpacing w:val="0"/>
        <w:jc w:val="both"/>
        <w:rPr>
          <w:rFonts w:cs="Arial"/>
          <w:lang w:val="es-ES"/>
        </w:rPr>
      </w:pPr>
    </w:p>
    <w:p w:rsidR="00317239" w:rsidRPr="004A3E86" w:rsidRDefault="00466EB7" w:rsidP="00317239">
      <w:pPr>
        <w:pStyle w:val="Pargrafdellista"/>
        <w:numPr>
          <w:ilvl w:val="0"/>
          <w:numId w:val="8"/>
        </w:numPr>
        <w:spacing w:after="0"/>
        <w:ind w:left="357" w:hanging="357"/>
        <w:contextualSpacing w:val="0"/>
        <w:jc w:val="both"/>
        <w:rPr>
          <w:rFonts w:cs="Arial"/>
          <w:lang w:val="es-ES"/>
        </w:rPr>
      </w:pPr>
      <w:r w:rsidRPr="004A3E86">
        <w:rPr>
          <w:rFonts w:cs="Arial"/>
          <w:lang w:val="es-ES"/>
        </w:rPr>
        <w:lastRenderedPageBreak/>
        <w:t>Mantener</w:t>
      </w:r>
      <w:r>
        <w:rPr>
          <w:rFonts w:cs="Arial"/>
          <w:lang w:val="es-ES"/>
        </w:rPr>
        <w:t xml:space="preserve"> el deber</w:t>
      </w:r>
      <w:r w:rsidR="00317239" w:rsidRPr="004A3E86">
        <w:rPr>
          <w:rFonts w:cs="Arial"/>
          <w:lang w:val="es-ES"/>
        </w:rPr>
        <w:t xml:space="preserve"> de </w:t>
      </w:r>
      <w:r w:rsidRPr="004A3E86">
        <w:rPr>
          <w:rFonts w:cs="Arial"/>
          <w:lang w:val="es-ES"/>
        </w:rPr>
        <w:t>secreto</w:t>
      </w:r>
      <w:r w:rsidR="00317239" w:rsidRPr="004A3E86">
        <w:rPr>
          <w:rFonts w:cs="Arial"/>
          <w:lang w:val="es-ES"/>
        </w:rPr>
        <w:t xml:space="preserve"> respect</w:t>
      </w:r>
      <w:r w:rsidR="000C3669">
        <w:rPr>
          <w:rFonts w:cs="Arial"/>
          <w:lang w:val="es-ES"/>
        </w:rPr>
        <w:t>o a les dato</w:t>
      </w:r>
      <w:r w:rsidR="00317239" w:rsidRPr="004A3E86">
        <w:rPr>
          <w:rFonts w:cs="Arial"/>
          <w:lang w:val="es-ES"/>
        </w:rPr>
        <w:t xml:space="preserve">s </w:t>
      </w:r>
      <w:r w:rsidR="000C3669" w:rsidRPr="004A3E86">
        <w:rPr>
          <w:rFonts w:cs="Arial"/>
          <w:lang w:val="es-ES"/>
        </w:rPr>
        <w:t>personales</w:t>
      </w:r>
      <w:r w:rsidR="00317239" w:rsidRPr="004A3E86">
        <w:rPr>
          <w:rFonts w:cs="Arial"/>
          <w:lang w:val="es-ES"/>
        </w:rPr>
        <w:t xml:space="preserve"> </w:t>
      </w:r>
      <w:r w:rsidR="000C3669">
        <w:rPr>
          <w:rFonts w:cs="Arial"/>
          <w:lang w:val="es-ES"/>
        </w:rPr>
        <w:t>a los que haya tenido</w:t>
      </w:r>
      <w:r w:rsidR="00317239" w:rsidRPr="004A3E86">
        <w:rPr>
          <w:rFonts w:cs="Arial"/>
          <w:lang w:val="es-ES"/>
        </w:rPr>
        <w:t xml:space="preserve"> </w:t>
      </w:r>
      <w:r w:rsidR="000C3669" w:rsidRPr="004A3E86">
        <w:rPr>
          <w:rFonts w:cs="Arial"/>
          <w:lang w:val="es-ES"/>
        </w:rPr>
        <w:t>acceso</w:t>
      </w:r>
      <w:r w:rsidR="00317239" w:rsidRPr="004A3E86">
        <w:rPr>
          <w:rFonts w:cs="Arial"/>
          <w:lang w:val="es-ES"/>
        </w:rPr>
        <w:t xml:space="preserve"> en </w:t>
      </w:r>
      <w:r w:rsidR="000C3669" w:rsidRPr="004A3E86">
        <w:rPr>
          <w:rFonts w:cs="Arial"/>
          <w:lang w:val="es-ES"/>
        </w:rPr>
        <w:t>virtud</w:t>
      </w:r>
      <w:r w:rsidR="00317239" w:rsidRPr="004A3E86">
        <w:rPr>
          <w:rFonts w:cs="Arial"/>
          <w:lang w:val="es-ES"/>
        </w:rPr>
        <w:t xml:space="preserve"> </w:t>
      </w:r>
      <w:r w:rsidR="000C3669">
        <w:rPr>
          <w:rFonts w:cs="Arial"/>
          <w:lang w:val="es-ES"/>
        </w:rPr>
        <w:t>de este acue</w:t>
      </w:r>
      <w:r w:rsidR="00317239" w:rsidRPr="004A3E86">
        <w:rPr>
          <w:rFonts w:cs="Arial"/>
          <w:lang w:val="es-ES"/>
        </w:rPr>
        <w:t>rd</w:t>
      </w:r>
      <w:r w:rsidR="000C3669">
        <w:rPr>
          <w:rFonts w:cs="Arial"/>
          <w:lang w:val="es-ES"/>
        </w:rPr>
        <w:t>o de encargo</w:t>
      </w:r>
      <w:r w:rsidR="00317239" w:rsidRPr="004A3E86">
        <w:rPr>
          <w:rFonts w:cs="Arial"/>
          <w:lang w:val="es-ES"/>
        </w:rPr>
        <w:t xml:space="preserve">, </w:t>
      </w:r>
      <w:r w:rsidR="000C3669">
        <w:rPr>
          <w:rFonts w:cs="Arial"/>
          <w:lang w:val="es-ES"/>
        </w:rPr>
        <w:t>hasta después que finalice el objeto</w:t>
      </w:r>
      <w:r w:rsidR="00317239" w:rsidRPr="004A3E86">
        <w:rPr>
          <w:rFonts w:cs="Arial"/>
          <w:lang w:val="es-ES"/>
        </w:rPr>
        <w:t>.</w:t>
      </w:r>
    </w:p>
    <w:p w:rsidR="00317239" w:rsidRPr="004A3E86" w:rsidRDefault="00317239" w:rsidP="00317239">
      <w:pPr>
        <w:pStyle w:val="Pargrafdellista"/>
        <w:spacing w:after="0"/>
        <w:ind w:left="357"/>
        <w:contextualSpacing w:val="0"/>
        <w:jc w:val="both"/>
        <w:rPr>
          <w:rFonts w:cs="Arial"/>
          <w:lang w:val="es-ES"/>
        </w:rPr>
      </w:pPr>
    </w:p>
    <w:p w:rsidR="00317239" w:rsidRPr="004A3E86" w:rsidRDefault="000C3669" w:rsidP="00317239">
      <w:pPr>
        <w:pStyle w:val="Pargrafdellista"/>
        <w:numPr>
          <w:ilvl w:val="0"/>
          <w:numId w:val="8"/>
        </w:numPr>
        <w:spacing w:after="0"/>
        <w:ind w:left="360"/>
        <w:contextualSpacing w:val="0"/>
        <w:jc w:val="both"/>
        <w:rPr>
          <w:rFonts w:cs="Arial"/>
          <w:lang w:val="es-ES"/>
        </w:rPr>
      </w:pPr>
      <w:r>
        <w:rPr>
          <w:rFonts w:cs="Arial"/>
          <w:lang w:val="es-ES"/>
        </w:rPr>
        <w:t>No comunicar los datos a terceras personas, salvo que tenga</w:t>
      </w:r>
      <w:r w:rsidR="00317239" w:rsidRPr="004A3E86">
        <w:rPr>
          <w:rFonts w:cs="Arial"/>
          <w:lang w:val="es-ES"/>
        </w:rPr>
        <w:t xml:space="preserve"> l</w:t>
      </w:r>
      <w:r>
        <w:rPr>
          <w:rFonts w:cs="Arial"/>
          <w:lang w:val="es-ES"/>
        </w:rPr>
        <w:t xml:space="preserve">a </w:t>
      </w:r>
      <w:r w:rsidR="00317239" w:rsidRPr="004A3E86">
        <w:rPr>
          <w:rFonts w:cs="Arial"/>
          <w:lang w:val="es-ES"/>
        </w:rPr>
        <w:t>a</w:t>
      </w:r>
      <w:r>
        <w:rPr>
          <w:rFonts w:cs="Arial"/>
          <w:lang w:val="es-ES"/>
        </w:rPr>
        <w:t xml:space="preserve">utorización </w:t>
      </w:r>
      <w:r w:rsidRPr="004A3E86">
        <w:rPr>
          <w:rFonts w:cs="Arial"/>
          <w:lang w:val="es-ES"/>
        </w:rPr>
        <w:t>expresa</w:t>
      </w:r>
      <w:r w:rsidR="00317239" w:rsidRPr="004A3E86">
        <w:rPr>
          <w:rFonts w:cs="Arial"/>
          <w:lang w:val="es-ES"/>
        </w:rPr>
        <w:t xml:space="preserve"> del responsable de </w:t>
      </w:r>
      <w:r w:rsidRPr="004A3E86">
        <w:rPr>
          <w:rFonts w:cs="Arial"/>
          <w:lang w:val="es-ES"/>
        </w:rPr>
        <w:t>tratamiento</w:t>
      </w:r>
      <w:r>
        <w:rPr>
          <w:rFonts w:cs="Arial"/>
          <w:lang w:val="es-ES"/>
        </w:rPr>
        <w:t xml:space="preserve"> en los supuestos</w:t>
      </w:r>
      <w:r w:rsidR="00317239" w:rsidRPr="004A3E86">
        <w:rPr>
          <w:rFonts w:cs="Arial"/>
          <w:lang w:val="es-ES"/>
        </w:rPr>
        <w:t xml:space="preserve"> </w:t>
      </w:r>
      <w:r w:rsidRPr="004A3E86">
        <w:rPr>
          <w:rFonts w:cs="Arial"/>
          <w:lang w:val="es-ES"/>
        </w:rPr>
        <w:t>legalmente</w:t>
      </w:r>
      <w:r w:rsidR="00317239" w:rsidRPr="004A3E86">
        <w:rPr>
          <w:rFonts w:cs="Arial"/>
          <w:lang w:val="es-ES"/>
        </w:rPr>
        <w:t xml:space="preserve"> </w:t>
      </w:r>
      <w:r w:rsidRPr="004A3E86">
        <w:rPr>
          <w:rFonts w:cs="Arial"/>
          <w:lang w:val="es-ES"/>
        </w:rPr>
        <w:t>admisibles</w:t>
      </w:r>
      <w:r w:rsidR="00317239" w:rsidRPr="004A3E86">
        <w:rPr>
          <w:rFonts w:cs="Arial"/>
          <w:lang w:val="es-ES"/>
        </w:rPr>
        <w:t>.</w:t>
      </w:r>
    </w:p>
    <w:p w:rsidR="00317239" w:rsidRPr="004A3E86" w:rsidRDefault="00317239" w:rsidP="00317239">
      <w:pPr>
        <w:pStyle w:val="Pargrafdellista"/>
        <w:spacing w:after="0"/>
        <w:ind w:left="360"/>
        <w:contextualSpacing w:val="0"/>
        <w:jc w:val="both"/>
        <w:rPr>
          <w:rFonts w:cs="Arial"/>
          <w:lang w:val="es-ES"/>
        </w:rPr>
      </w:pPr>
    </w:p>
    <w:p w:rsidR="00317239" w:rsidRPr="004A3E86" w:rsidRDefault="000C3669" w:rsidP="00317239">
      <w:pPr>
        <w:pStyle w:val="Pargrafdellista"/>
        <w:spacing w:after="0"/>
        <w:ind w:left="360"/>
        <w:contextualSpacing w:val="0"/>
        <w:jc w:val="both"/>
        <w:rPr>
          <w:rFonts w:cs="Arial"/>
          <w:lang w:val="es-ES"/>
        </w:rPr>
      </w:pPr>
      <w:r>
        <w:rPr>
          <w:rFonts w:cs="Arial"/>
          <w:lang w:val="es-ES"/>
        </w:rPr>
        <w:t>El encargado puede comunicar los datos a otros encargados de tratamiento del mismo responsable, de acue</w:t>
      </w:r>
      <w:r w:rsidR="00317239" w:rsidRPr="004A3E86">
        <w:rPr>
          <w:rFonts w:cs="Arial"/>
          <w:lang w:val="es-ES"/>
        </w:rPr>
        <w:t>rd</w:t>
      </w:r>
      <w:r>
        <w:rPr>
          <w:rFonts w:cs="Arial"/>
          <w:lang w:val="es-ES"/>
        </w:rPr>
        <w:t>o con la</w:t>
      </w:r>
      <w:r w:rsidR="00317239" w:rsidRPr="004A3E86">
        <w:rPr>
          <w:rFonts w:cs="Arial"/>
          <w:lang w:val="es-ES"/>
        </w:rPr>
        <w:t>s instruccion</w:t>
      </w:r>
      <w:r>
        <w:rPr>
          <w:rFonts w:cs="Arial"/>
          <w:lang w:val="es-ES"/>
        </w:rPr>
        <w:t xml:space="preserve">es del responsable. En </w:t>
      </w:r>
      <w:r w:rsidR="00317239" w:rsidRPr="004A3E86">
        <w:rPr>
          <w:rFonts w:cs="Arial"/>
          <w:lang w:val="es-ES"/>
        </w:rPr>
        <w:t>est</w:t>
      </w:r>
      <w:r>
        <w:rPr>
          <w:rFonts w:cs="Arial"/>
          <w:lang w:val="es-ES"/>
        </w:rPr>
        <w:t>e</w:t>
      </w:r>
      <w:r w:rsidR="00317239" w:rsidRPr="004A3E86">
        <w:rPr>
          <w:rFonts w:cs="Arial"/>
          <w:lang w:val="es-ES"/>
        </w:rPr>
        <w:t xml:space="preserve"> cas</w:t>
      </w:r>
      <w:r>
        <w:rPr>
          <w:rFonts w:cs="Arial"/>
          <w:lang w:val="es-ES"/>
        </w:rPr>
        <w:t>o</w:t>
      </w:r>
      <w:r w:rsidR="00317239" w:rsidRPr="004A3E86">
        <w:rPr>
          <w:rFonts w:cs="Arial"/>
          <w:lang w:val="es-ES"/>
        </w:rPr>
        <w:t>, el responsable ha d</w:t>
      </w:r>
      <w:r>
        <w:rPr>
          <w:rFonts w:cs="Arial"/>
          <w:lang w:val="es-ES"/>
        </w:rPr>
        <w:t xml:space="preserve">e </w:t>
      </w:r>
      <w:r w:rsidR="00317239" w:rsidRPr="004A3E86">
        <w:rPr>
          <w:rFonts w:cs="Arial"/>
          <w:lang w:val="es-ES"/>
        </w:rPr>
        <w:t xml:space="preserve">identificar, </w:t>
      </w:r>
      <w:r w:rsidRPr="004A3E86">
        <w:rPr>
          <w:rFonts w:cs="Arial"/>
          <w:lang w:val="es-ES"/>
        </w:rPr>
        <w:t>previamente</w:t>
      </w:r>
      <w:r>
        <w:rPr>
          <w:rFonts w:cs="Arial"/>
          <w:lang w:val="es-ES"/>
        </w:rPr>
        <w:t xml:space="preserve"> y po</w:t>
      </w:r>
      <w:r w:rsidR="00317239" w:rsidRPr="004A3E86">
        <w:rPr>
          <w:rFonts w:cs="Arial"/>
          <w:lang w:val="es-ES"/>
        </w:rPr>
        <w:t>r escrit</w:t>
      </w:r>
      <w:r>
        <w:rPr>
          <w:rFonts w:cs="Arial"/>
          <w:lang w:val="es-ES"/>
        </w:rPr>
        <w:t>o, la entidad</w:t>
      </w:r>
      <w:r w:rsidR="00F702B1">
        <w:rPr>
          <w:rFonts w:cs="Arial"/>
          <w:lang w:val="es-ES"/>
        </w:rPr>
        <w:t xml:space="preserve"> a la que se han de comunicar los datos, la finalidad, los dato a comunicar y las medidas de seguridad</w:t>
      </w:r>
      <w:r w:rsidR="00317239" w:rsidRPr="004A3E86">
        <w:rPr>
          <w:rFonts w:cs="Arial"/>
          <w:lang w:val="es-ES"/>
        </w:rPr>
        <w:t xml:space="preserve"> que </w:t>
      </w:r>
      <w:r w:rsidR="00F702B1">
        <w:rPr>
          <w:rFonts w:cs="Arial"/>
          <w:lang w:val="es-ES"/>
        </w:rPr>
        <w:t>debe aplicarse para procede</w:t>
      </w:r>
      <w:r w:rsidR="00317239" w:rsidRPr="004A3E86">
        <w:rPr>
          <w:rFonts w:cs="Arial"/>
          <w:lang w:val="es-ES"/>
        </w:rPr>
        <w:t xml:space="preserve">r a la </w:t>
      </w:r>
      <w:r w:rsidR="00F702B1" w:rsidRPr="004A3E86">
        <w:rPr>
          <w:rFonts w:cs="Arial"/>
          <w:lang w:val="es-ES"/>
        </w:rPr>
        <w:t>comunicación</w:t>
      </w:r>
      <w:r w:rsidR="00317239" w:rsidRPr="004A3E86">
        <w:rPr>
          <w:rFonts w:cs="Arial"/>
          <w:lang w:val="es-ES"/>
        </w:rPr>
        <w:t xml:space="preserve">.  </w:t>
      </w:r>
    </w:p>
    <w:p w:rsidR="00317239" w:rsidRPr="004A3E86" w:rsidRDefault="00317239" w:rsidP="00317239">
      <w:pPr>
        <w:spacing w:after="0"/>
        <w:jc w:val="both"/>
        <w:rPr>
          <w:rFonts w:cs="Arial"/>
          <w:lang w:val="es-ES"/>
        </w:rPr>
      </w:pPr>
    </w:p>
    <w:p w:rsidR="00317239" w:rsidRPr="004A3E86" w:rsidRDefault="00F702B1" w:rsidP="00317239">
      <w:pPr>
        <w:pStyle w:val="Pargrafdellista"/>
        <w:numPr>
          <w:ilvl w:val="0"/>
          <w:numId w:val="8"/>
        </w:numPr>
        <w:spacing w:after="0"/>
        <w:ind w:left="357" w:hanging="357"/>
        <w:contextualSpacing w:val="0"/>
        <w:jc w:val="both"/>
        <w:rPr>
          <w:rFonts w:cs="Arial"/>
          <w:lang w:val="es-ES"/>
        </w:rPr>
      </w:pPr>
      <w:r>
        <w:rPr>
          <w:rFonts w:cs="Arial"/>
          <w:lang w:val="es-ES"/>
        </w:rPr>
        <w:t>Las</w:t>
      </w:r>
      <w:r w:rsidR="00317239" w:rsidRPr="004A3E86">
        <w:rPr>
          <w:rFonts w:cs="Arial"/>
          <w:lang w:val="es-ES"/>
        </w:rPr>
        <w:t xml:space="preserve"> </w:t>
      </w:r>
      <w:r w:rsidRPr="004A3E86">
        <w:rPr>
          <w:rFonts w:cs="Arial"/>
          <w:lang w:val="es-ES"/>
        </w:rPr>
        <w:t>transferencias</w:t>
      </w:r>
      <w:r>
        <w:rPr>
          <w:rFonts w:cs="Arial"/>
          <w:lang w:val="es-ES"/>
        </w:rPr>
        <w:t xml:space="preserve"> de dato</w:t>
      </w:r>
      <w:r w:rsidR="00317239" w:rsidRPr="004A3E86">
        <w:rPr>
          <w:rFonts w:cs="Arial"/>
          <w:lang w:val="es-ES"/>
        </w:rPr>
        <w:t xml:space="preserve">s a un tercer país o a una </w:t>
      </w:r>
      <w:r w:rsidRPr="004A3E86">
        <w:rPr>
          <w:rFonts w:cs="Arial"/>
          <w:lang w:val="es-ES"/>
        </w:rPr>
        <w:t>organización</w:t>
      </w:r>
      <w:r w:rsidR="00317239" w:rsidRPr="004A3E86">
        <w:rPr>
          <w:rFonts w:cs="Arial"/>
          <w:lang w:val="es-ES"/>
        </w:rPr>
        <w:t xml:space="preserve"> internacional p</w:t>
      </w:r>
      <w:r>
        <w:rPr>
          <w:rFonts w:cs="Arial"/>
          <w:lang w:val="es-ES"/>
        </w:rPr>
        <w:t>o</w:t>
      </w:r>
      <w:r w:rsidR="00317239" w:rsidRPr="004A3E86">
        <w:rPr>
          <w:rFonts w:cs="Arial"/>
          <w:lang w:val="es-ES"/>
        </w:rPr>
        <w:t xml:space="preserve">r </w:t>
      </w:r>
      <w:r w:rsidRPr="004A3E86">
        <w:rPr>
          <w:rFonts w:cs="Arial"/>
          <w:lang w:val="es-ES"/>
        </w:rPr>
        <w:t>parte</w:t>
      </w:r>
      <w:r>
        <w:rPr>
          <w:rFonts w:cs="Arial"/>
          <w:lang w:val="es-ES"/>
        </w:rPr>
        <w:t xml:space="preserve"> del encargo</w:t>
      </w:r>
      <w:r w:rsidR="00317239" w:rsidRPr="004A3E86">
        <w:rPr>
          <w:rFonts w:cs="Arial"/>
          <w:lang w:val="es-ES"/>
        </w:rPr>
        <w:t xml:space="preserve">, </w:t>
      </w:r>
      <w:r w:rsidRPr="004A3E86">
        <w:rPr>
          <w:rFonts w:cs="Arial"/>
          <w:lang w:val="es-ES"/>
        </w:rPr>
        <w:t>únicamente</w:t>
      </w:r>
      <w:r>
        <w:rPr>
          <w:rFonts w:cs="Arial"/>
          <w:lang w:val="es-ES"/>
        </w:rPr>
        <w:t xml:space="preserve"> </w:t>
      </w:r>
      <w:r w:rsidR="00317239" w:rsidRPr="004A3E86">
        <w:rPr>
          <w:rFonts w:cs="Arial"/>
          <w:lang w:val="es-ES"/>
        </w:rPr>
        <w:t>s</w:t>
      </w:r>
      <w:r>
        <w:rPr>
          <w:rFonts w:cs="Arial"/>
          <w:lang w:val="es-ES"/>
        </w:rPr>
        <w:t>e pue</w:t>
      </w:r>
      <w:r w:rsidR="00317239" w:rsidRPr="004A3E86">
        <w:rPr>
          <w:rFonts w:cs="Arial"/>
          <w:lang w:val="es-ES"/>
        </w:rPr>
        <w:t xml:space="preserve">den </w:t>
      </w:r>
      <w:r w:rsidRPr="004A3E86">
        <w:rPr>
          <w:rFonts w:cs="Arial"/>
          <w:lang w:val="es-ES"/>
        </w:rPr>
        <w:t>realizar</w:t>
      </w:r>
      <w:r>
        <w:rPr>
          <w:rFonts w:cs="Arial"/>
          <w:lang w:val="es-ES"/>
        </w:rPr>
        <w:t xml:space="preserve"> siguiendo</w:t>
      </w:r>
      <w:r w:rsidR="00317239" w:rsidRPr="004A3E86">
        <w:rPr>
          <w:rFonts w:cs="Arial"/>
          <w:lang w:val="es-ES"/>
        </w:rPr>
        <w:t xml:space="preserve"> </w:t>
      </w:r>
      <w:r w:rsidRPr="004A3E86">
        <w:rPr>
          <w:rFonts w:cs="Arial"/>
          <w:lang w:val="es-ES"/>
        </w:rPr>
        <w:t>instrucciones</w:t>
      </w:r>
      <w:r w:rsidR="00317239" w:rsidRPr="004A3E86">
        <w:rPr>
          <w:rFonts w:cs="Arial"/>
          <w:lang w:val="es-ES"/>
        </w:rPr>
        <w:t xml:space="preserve"> </w:t>
      </w:r>
      <w:r w:rsidRPr="004A3E86">
        <w:rPr>
          <w:rFonts w:cs="Arial"/>
          <w:lang w:val="es-ES"/>
        </w:rPr>
        <w:t>documentadas</w:t>
      </w:r>
      <w:r w:rsidR="00317239" w:rsidRPr="004A3E86">
        <w:rPr>
          <w:rFonts w:cs="Arial"/>
          <w:lang w:val="es-ES"/>
        </w:rPr>
        <w:t xml:space="preserve"> del responsable o en </w:t>
      </w:r>
      <w:r w:rsidRPr="004A3E86">
        <w:rPr>
          <w:rFonts w:cs="Arial"/>
          <w:lang w:val="es-ES"/>
        </w:rPr>
        <w:t>virtud</w:t>
      </w:r>
      <w:r>
        <w:rPr>
          <w:rFonts w:cs="Arial"/>
          <w:lang w:val="es-ES"/>
        </w:rPr>
        <w:t xml:space="preserve"> de </w:t>
      </w:r>
      <w:r w:rsidR="00317239" w:rsidRPr="004A3E86">
        <w:rPr>
          <w:rFonts w:cs="Arial"/>
          <w:lang w:val="es-ES"/>
        </w:rPr>
        <w:t xml:space="preserve">una </w:t>
      </w:r>
      <w:r w:rsidRPr="004A3E86">
        <w:rPr>
          <w:rFonts w:cs="Arial"/>
          <w:lang w:val="es-ES"/>
        </w:rPr>
        <w:t>exigencia</w:t>
      </w:r>
      <w:r w:rsidR="00317239" w:rsidRPr="004A3E86">
        <w:rPr>
          <w:rFonts w:cs="Arial"/>
          <w:lang w:val="es-ES"/>
        </w:rPr>
        <w:t xml:space="preserve"> </w:t>
      </w:r>
      <w:r w:rsidRPr="004A3E86">
        <w:rPr>
          <w:rFonts w:cs="Arial"/>
          <w:lang w:val="es-ES"/>
        </w:rPr>
        <w:t>expresa</w:t>
      </w:r>
      <w:r w:rsidR="00317239" w:rsidRPr="004A3E86">
        <w:rPr>
          <w:rFonts w:cs="Arial"/>
          <w:lang w:val="es-ES"/>
        </w:rPr>
        <w:t xml:space="preserve"> del d</w:t>
      </w:r>
      <w:r>
        <w:rPr>
          <w:rFonts w:cs="Arial"/>
          <w:lang w:val="es-ES"/>
        </w:rPr>
        <w:t>erecho</w:t>
      </w:r>
      <w:r w:rsidR="00317239" w:rsidRPr="004A3E86">
        <w:rPr>
          <w:rFonts w:cs="Arial"/>
          <w:lang w:val="es-ES"/>
        </w:rPr>
        <w:t xml:space="preserve"> de la Unió</w:t>
      </w:r>
      <w:r>
        <w:rPr>
          <w:rFonts w:cs="Arial"/>
          <w:lang w:val="es-ES"/>
        </w:rPr>
        <w:t>n o de un estado</w:t>
      </w:r>
      <w:r w:rsidR="00317239" w:rsidRPr="004A3E86">
        <w:rPr>
          <w:rFonts w:cs="Arial"/>
          <w:lang w:val="es-ES"/>
        </w:rPr>
        <w:t xml:space="preserve"> m</w:t>
      </w:r>
      <w:r>
        <w:rPr>
          <w:rFonts w:cs="Arial"/>
          <w:lang w:val="es-ES"/>
        </w:rPr>
        <w:t>iembro</w:t>
      </w:r>
      <w:r w:rsidR="00317239" w:rsidRPr="004A3E86">
        <w:rPr>
          <w:rFonts w:cs="Arial"/>
          <w:lang w:val="es-ES"/>
        </w:rPr>
        <w:t xml:space="preserve"> al </w:t>
      </w:r>
      <w:r>
        <w:rPr>
          <w:rFonts w:cs="Arial"/>
          <w:lang w:val="es-ES"/>
        </w:rPr>
        <w:t>que esté sujeto el encargo</w:t>
      </w:r>
      <w:r w:rsidR="00317239" w:rsidRPr="004A3E86">
        <w:rPr>
          <w:rFonts w:cs="Arial"/>
          <w:lang w:val="es-ES"/>
        </w:rPr>
        <w:t xml:space="preserve">. </w:t>
      </w:r>
    </w:p>
    <w:p w:rsidR="00317239" w:rsidRPr="004A3E86" w:rsidRDefault="00317239" w:rsidP="00317239">
      <w:pPr>
        <w:pStyle w:val="Pargrafdellista"/>
        <w:spacing w:after="0"/>
        <w:ind w:left="357"/>
        <w:contextualSpacing w:val="0"/>
        <w:jc w:val="both"/>
        <w:rPr>
          <w:rFonts w:cs="Arial"/>
          <w:lang w:val="es-ES"/>
        </w:rPr>
      </w:pPr>
    </w:p>
    <w:p w:rsidR="00317239" w:rsidRPr="004A3E86" w:rsidRDefault="00F702B1" w:rsidP="00317239">
      <w:pPr>
        <w:pStyle w:val="Pargrafdellista"/>
        <w:numPr>
          <w:ilvl w:val="0"/>
          <w:numId w:val="8"/>
        </w:numPr>
        <w:spacing w:after="0"/>
        <w:ind w:left="360"/>
        <w:contextualSpacing w:val="0"/>
        <w:jc w:val="both"/>
        <w:rPr>
          <w:rFonts w:cs="Arial"/>
          <w:lang w:val="es-ES"/>
        </w:rPr>
      </w:pPr>
      <w:r w:rsidRPr="004A3E86">
        <w:rPr>
          <w:rFonts w:cs="Arial"/>
          <w:lang w:val="es-ES"/>
        </w:rPr>
        <w:t>Subcontratación</w:t>
      </w:r>
    </w:p>
    <w:p w:rsidR="00317239" w:rsidRPr="004A3E86" w:rsidRDefault="00317239" w:rsidP="00317239">
      <w:pPr>
        <w:pStyle w:val="Pargrafdellista"/>
        <w:spacing w:after="0"/>
        <w:ind w:left="360"/>
        <w:contextualSpacing w:val="0"/>
        <w:jc w:val="both"/>
        <w:rPr>
          <w:rFonts w:cs="Arial"/>
          <w:lang w:val="es-ES"/>
        </w:rPr>
      </w:pPr>
    </w:p>
    <w:p w:rsidR="00317239" w:rsidRPr="004A3E86" w:rsidRDefault="00F702B1" w:rsidP="00317239">
      <w:pPr>
        <w:spacing w:after="0"/>
        <w:ind w:left="284"/>
        <w:jc w:val="both"/>
        <w:rPr>
          <w:rFonts w:cs="Arial"/>
          <w:i/>
          <w:color w:val="4F81BD" w:themeColor="accent1"/>
          <w:lang w:val="es-ES"/>
        </w:rPr>
      </w:pPr>
      <w:r>
        <w:rPr>
          <w:rFonts w:cs="Arial"/>
          <w:i/>
          <w:color w:val="4F81BD" w:themeColor="accent1"/>
          <w:lang w:val="es-ES"/>
        </w:rPr>
        <w:t>[Escoge</w:t>
      </w:r>
      <w:r w:rsidR="00317239" w:rsidRPr="004A3E86">
        <w:rPr>
          <w:rFonts w:cs="Arial"/>
          <w:i/>
          <w:color w:val="4F81BD" w:themeColor="accent1"/>
          <w:lang w:val="es-ES"/>
        </w:rPr>
        <w:t xml:space="preserve">r una de les </w:t>
      </w:r>
      <w:r w:rsidRPr="004A3E86">
        <w:rPr>
          <w:rFonts w:cs="Arial"/>
          <w:i/>
          <w:color w:val="4F81BD" w:themeColor="accent1"/>
          <w:lang w:val="es-ES"/>
        </w:rPr>
        <w:t>opciones</w:t>
      </w:r>
      <w:r w:rsidR="00317239" w:rsidRPr="004A3E86">
        <w:rPr>
          <w:rFonts w:cs="Arial"/>
          <w:i/>
          <w:color w:val="4F81BD" w:themeColor="accent1"/>
          <w:lang w:val="es-ES"/>
        </w:rPr>
        <w:t>]</w:t>
      </w:r>
    </w:p>
    <w:p w:rsidR="00317239" w:rsidRPr="004A3E86" w:rsidRDefault="00317239" w:rsidP="00317239">
      <w:pPr>
        <w:spacing w:after="0"/>
        <w:ind w:left="284"/>
        <w:jc w:val="both"/>
        <w:rPr>
          <w:rFonts w:cs="Arial"/>
          <w:i/>
          <w:color w:val="4F81BD" w:themeColor="accent1"/>
          <w:lang w:val="es-ES"/>
        </w:rPr>
      </w:pPr>
    </w:p>
    <w:p w:rsidR="00317239" w:rsidRPr="004A3E86" w:rsidRDefault="00317239" w:rsidP="00317239">
      <w:pPr>
        <w:pStyle w:val="Pargrafdellista"/>
        <w:spacing w:after="0"/>
        <w:ind w:left="360"/>
        <w:contextualSpacing w:val="0"/>
        <w:jc w:val="both"/>
        <w:rPr>
          <w:rFonts w:cs="Arial"/>
          <w:i/>
          <w:lang w:val="es-ES"/>
        </w:rPr>
      </w:pPr>
      <w:r w:rsidRPr="004A3E86">
        <w:rPr>
          <w:rFonts w:cs="Arial"/>
          <w:i/>
          <w:lang w:val="es-ES"/>
        </w:rPr>
        <w:t>OPCIÓ</w:t>
      </w:r>
      <w:r w:rsidR="00F702B1">
        <w:rPr>
          <w:rFonts w:cs="Arial"/>
          <w:i/>
          <w:lang w:val="es-ES"/>
        </w:rPr>
        <w:t>N</w:t>
      </w:r>
      <w:r w:rsidRPr="004A3E86">
        <w:rPr>
          <w:rFonts w:cs="Arial"/>
          <w:i/>
          <w:lang w:val="es-ES"/>
        </w:rPr>
        <w:t xml:space="preserve"> A: </w:t>
      </w:r>
    </w:p>
    <w:p w:rsidR="00317239" w:rsidRPr="004A3E86" w:rsidRDefault="00317239" w:rsidP="00317239">
      <w:pPr>
        <w:pStyle w:val="Pargrafdellista"/>
        <w:spacing w:after="0"/>
        <w:ind w:left="360"/>
        <w:contextualSpacing w:val="0"/>
        <w:jc w:val="both"/>
        <w:rPr>
          <w:rFonts w:cs="Arial"/>
          <w:i/>
          <w:lang w:val="es-ES"/>
        </w:rPr>
      </w:pPr>
    </w:p>
    <w:p w:rsidR="00317239" w:rsidRPr="004A3E86" w:rsidRDefault="00F702B1" w:rsidP="00317239">
      <w:pPr>
        <w:pStyle w:val="Pargrafdellista"/>
        <w:spacing w:after="0"/>
        <w:ind w:left="360"/>
        <w:contextualSpacing w:val="0"/>
        <w:jc w:val="both"/>
        <w:rPr>
          <w:rFonts w:cs="Arial"/>
          <w:lang w:val="es-ES"/>
        </w:rPr>
      </w:pPr>
      <w:r>
        <w:rPr>
          <w:rFonts w:cs="Arial"/>
          <w:lang w:val="es-ES"/>
        </w:rPr>
        <w:t>No se pue</w:t>
      </w:r>
      <w:r w:rsidR="00317239" w:rsidRPr="004A3E86">
        <w:rPr>
          <w:rFonts w:cs="Arial"/>
          <w:lang w:val="es-ES"/>
        </w:rPr>
        <w:t xml:space="preserve">den </w:t>
      </w:r>
      <w:r w:rsidRPr="004A3E86">
        <w:rPr>
          <w:rFonts w:cs="Arial"/>
          <w:lang w:val="es-ES"/>
        </w:rPr>
        <w:t>subcontratar</w:t>
      </w:r>
      <w:r w:rsidR="00317239" w:rsidRPr="004A3E86">
        <w:rPr>
          <w:rFonts w:cs="Arial"/>
          <w:lang w:val="es-ES"/>
        </w:rPr>
        <w:t xml:space="preserve"> </w:t>
      </w:r>
      <w:r>
        <w:rPr>
          <w:rFonts w:cs="Arial"/>
          <w:lang w:val="es-ES"/>
        </w:rPr>
        <w:t>ninguno de los</w:t>
      </w:r>
      <w:r w:rsidR="00317239" w:rsidRPr="004A3E86">
        <w:rPr>
          <w:rFonts w:cs="Arial"/>
          <w:lang w:val="es-ES"/>
        </w:rPr>
        <w:t xml:space="preserve"> </w:t>
      </w:r>
      <w:r w:rsidRPr="004A3E86">
        <w:rPr>
          <w:rFonts w:cs="Arial"/>
          <w:lang w:val="es-ES"/>
        </w:rPr>
        <w:t>tratamientos</w:t>
      </w:r>
      <w:r>
        <w:rPr>
          <w:rFonts w:cs="Arial"/>
          <w:lang w:val="es-ES"/>
        </w:rPr>
        <w:t xml:space="preserve"> de datos incluidos en la</w:t>
      </w:r>
      <w:r w:rsidR="00317239" w:rsidRPr="004A3E86">
        <w:rPr>
          <w:rFonts w:cs="Arial"/>
          <w:lang w:val="es-ES"/>
        </w:rPr>
        <w:t xml:space="preserve">s </w:t>
      </w:r>
      <w:r w:rsidRPr="004A3E86">
        <w:rPr>
          <w:rFonts w:cs="Arial"/>
          <w:lang w:val="es-ES"/>
        </w:rPr>
        <w:t>prestaciones</w:t>
      </w:r>
      <w:r>
        <w:rPr>
          <w:rFonts w:cs="Arial"/>
          <w:lang w:val="es-ES"/>
        </w:rPr>
        <w:t xml:space="preserve"> que forma</w:t>
      </w:r>
      <w:r w:rsidR="00317239" w:rsidRPr="004A3E86">
        <w:rPr>
          <w:rFonts w:cs="Arial"/>
          <w:lang w:val="es-ES"/>
        </w:rPr>
        <w:t xml:space="preserve">n </w:t>
      </w:r>
      <w:r w:rsidRPr="004A3E86">
        <w:rPr>
          <w:rFonts w:cs="Arial"/>
          <w:lang w:val="es-ES"/>
        </w:rPr>
        <w:t>parte</w:t>
      </w:r>
      <w:r w:rsidR="00317239" w:rsidRPr="004A3E86">
        <w:rPr>
          <w:rFonts w:cs="Arial"/>
          <w:lang w:val="es-ES"/>
        </w:rPr>
        <w:t xml:space="preserve"> de</w:t>
      </w:r>
      <w:r>
        <w:rPr>
          <w:rFonts w:cs="Arial"/>
          <w:lang w:val="es-ES"/>
        </w:rPr>
        <w:t>l objeto de este encargo</w:t>
      </w:r>
      <w:r w:rsidR="00317239" w:rsidRPr="004A3E86">
        <w:rPr>
          <w:rFonts w:cs="Arial"/>
          <w:lang w:val="es-ES"/>
        </w:rPr>
        <w:t>.</w:t>
      </w:r>
    </w:p>
    <w:p w:rsidR="00317239" w:rsidRPr="004A3E86" w:rsidRDefault="00317239" w:rsidP="00317239">
      <w:pPr>
        <w:spacing w:after="0"/>
        <w:jc w:val="both"/>
        <w:rPr>
          <w:rFonts w:cs="Arial"/>
          <w:lang w:val="es-ES"/>
        </w:rPr>
      </w:pPr>
    </w:p>
    <w:p w:rsidR="00317239" w:rsidRPr="004A3E86" w:rsidRDefault="00317239" w:rsidP="00317239">
      <w:pPr>
        <w:pStyle w:val="Pargrafdellista"/>
        <w:spacing w:after="0"/>
        <w:ind w:left="360"/>
        <w:contextualSpacing w:val="0"/>
        <w:jc w:val="both"/>
        <w:rPr>
          <w:rFonts w:cs="Arial"/>
          <w:i/>
          <w:lang w:val="es-ES"/>
        </w:rPr>
      </w:pPr>
      <w:r w:rsidRPr="004A3E86">
        <w:rPr>
          <w:rFonts w:cs="Arial"/>
          <w:i/>
          <w:lang w:val="es-ES"/>
        </w:rPr>
        <w:t>OPCIÓ</w:t>
      </w:r>
      <w:r w:rsidR="00F702B1">
        <w:rPr>
          <w:rFonts w:cs="Arial"/>
          <w:i/>
          <w:lang w:val="es-ES"/>
        </w:rPr>
        <w:t>N</w:t>
      </w:r>
      <w:r w:rsidRPr="004A3E86">
        <w:rPr>
          <w:rFonts w:cs="Arial"/>
          <w:i/>
          <w:lang w:val="es-ES"/>
        </w:rPr>
        <w:t xml:space="preserve"> B: </w:t>
      </w:r>
    </w:p>
    <w:p w:rsidR="00317239" w:rsidRPr="004A3E86" w:rsidRDefault="00317239" w:rsidP="00317239">
      <w:pPr>
        <w:pStyle w:val="Pargrafdellista"/>
        <w:spacing w:after="0"/>
        <w:ind w:left="360"/>
        <w:contextualSpacing w:val="0"/>
        <w:jc w:val="both"/>
        <w:rPr>
          <w:rFonts w:cs="Arial"/>
          <w:i/>
          <w:lang w:val="es-ES"/>
        </w:rPr>
      </w:pPr>
    </w:p>
    <w:p w:rsidR="00317239" w:rsidRPr="004A3E86" w:rsidRDefault="00F702B1" w:rsidP="00317239">
      <w:pPr>
        <w:pStyle w:val="Pargrafdellista"/>
        <w:spacing w:after="0"/>
        <w:ind w:left="360"/>
        <w:contextualSpacing w:val="0"/>
        <w:jc w:val="both"/>
        <w:rPr>
          <w:rFonts w:cs="Arial"/>
          <w:lang w:val="es-ES"/>
        </w:rPr>
      </w:pPr>
      <w:r>
        <w:rPr>
          <w:rFonts w:cs="Arial"/>
          <w:lang w:val="es-ES"/>
        </w:rPr>
        <w:t>Se pue</w:t>
      </w:r>
      <w:r w:rsidR="00317239" w:rsidRPr="004A3E86">
        <w:rPr>
          <w:rFonts w:cs="Arial"/>
          <w:lang w:val="es-ES"/>
        </w:rPr>
        <w:t xml:space="preserve">den </w:t>
      </w:r>
      <w:r w:rsidRPr="004A3E86">
        <w:rPr>
          <w:rFonts w:cs="Arial"/>
          <w:lang w:val="es-ES"/>
        </w:rPr>
        <w:t>subcontratar</w:t>
      </w:r>
      <w:r w:rsidR="00317239" w:rsidRPr="004A3E86">
        <w:rPr>
          <w:rFonts w:cs="Arial"/>
          <w:lang w:val="es-ES"/>
        </w:rPr>
        <w:t xml:space="preserve"> </w:t>
      </w:r>
      <w:r w:rsidRPr="004A3E86">
        <w:rPr>
          <w:rFonts w:cs="Arial"/>
          <w:lang w:val="es-ES"/>
        </w:rPr>
        <w:t>algunos</w:t>
      </w:r>
      <w:r w:rsidR="00317239" w:rsidRPr="004A3E86">
        <w:rPr>
          <w:rFonts w:cs="Arial"/>
          <w:lang w:val="es-ES"/>
        </w:rPr>
        <w:t xml:space="preserve"> de</w:t>
      </w:r>
      <w:r>
        <w:rPr>
          <w:rFonts w:cs="Arial"/>
          <w:lang w:val="es-ES"/>
        </w:rPr>
        <w:t xml:space="preserve"> </w:t>
      </w:r>
      <w:r w:rsidR="00317239" w:rsidRPr="004A3E86">
        <w:rPr>
          <w:rFonts w:cs="Arial"/>
          <w:lang w:val="es-ES"/>
        </w:rPr>
        <w:t>l</w:t>
      </w:r>
      <w:r>
        <w:rPr>
          <w:rFonts w:cs="Arial"/>
          <w:lang w:val="es-ES"/>
        </w:rPr>
        <w:t>o</w:t>
      </w:r>
      <w:r w:rsidR="00317239" w:rsidRPr="004A3E86">
        <w:rPr>
          <w:rFonts w:cs="Arial"/>
          <w:lang w:val="es-ES"/>
        </w:rPr>
        <w:t xml:space="preserve">s </w:t>
      </w:r>
      <w:r w:rsidRPr="004A3E86">
        <w:rPr>
          <w:rFonts w:cs="Arial"/>
          <w:lang w:val="es-ES"/>
        </w:rPr>
        <w:t>tratamientos</w:t>
      </w:r>
      <w:r w:rsidR="00317239" w:rsidRPr="004A3E86">
        <w:rPr>
          <w:rFonts w:cs="Arial"/>
          <w:lang w:val="es-ES"/>
        </w:rPr>
        <w:t xml:space="preserve"> de</w:t>
      </w:r>
      <w:r>
        <w:rPr>
          <w:rFonts w:cs="Arial"/>
          <w:lang w:val="es-ES"/>
        </w:rPr>
        <w:t xml:space="preserve"> dato</w:t>
      </w:r>
      <w:r w:rsidR="00317239" w:rsidRPr="004A3E86">
        <w:rPr>
          <w:rFonts w:cs="Arial"/>
          <w:lang w:val="es-ES"/>
        </w:rPr>
        <w:t xml:space="preserve">s previstos en </w:t>
      </w:r>
      <w:r>
        <w:rPr>
          <w:rFonts w:cs="Arial"/>
          <w:lang w:val="es-ES"/>
        </w:rPr>
        <w:t>e</w:t>
      </w:r>
      <w:r w:rsidR="00317239" w:rsidRPr="004A3E86">
        <w:rPr>
          <w:rFonts w:cs="Arial"/>
          <w:lang w:val="es-ES"/>
        </w:rPr>
        <w:t>l</w:t>
      </w:r>
      <w:r>
        <w:rPr>
          <w:rFonts w:cs="Arial"/>
          <w:lang w:val="es-ES"/>
        </w:rPr>
        <w:t xml:space="preserve"> objeto</w:t>
      </w:r>
      <w:r w:rsidR="00317239" w:rsidRPr="004A3E86">
        <w:rPr>
          <w:rFonts w:cs="Arial"/>
          <w:lang w:val="es-ES"/>
        </w:rPr>
        <w:t xml:space="preserve"> </w:t>
      </w:r>
      <w:r>
        <w:rPr>
          <w:rFonts w:cs="Arial"/>
          <w:lang w:val="es-ES"/>
        </w:rPr>
        <w:t>de este encargo.</w:t>
      </w:r>
      <w:r w:rsidR="00317239" w:rsidRPr="004A3E86">
        <w:rPr>
          <w:rFonts w:cs="Arial"/>
          <w:lang w:val="es-ES"/>
        </w:rPr>
        <w:t xml:space="preserve"> </w:t>
      </w:r>
    </w:p>
    <w:p w:rsidR="00317239" w:rsidRPr="004A3E86" w:rsidRDefault="00317239" w:rsidP="00317239">
      <w:pPr>
        <w:pStyle w:val="Pargrafdellista"/>
        <w:spacing w:after="0"/>
        <w:ind w:left="360"/>
        <w:contextualSpacing w:val="0"/>
        <w:jc w:val="both"/>
        <w:rPr>
          <w:rFonts w:cs="Arial"/>
          <w:lang w:val="es-ES"/>
        </w:rPr>
      </w:pPr>
    </w:p>
    <w:p w:rsidR="00317239" w:rsidRPr="004A3E86" w:rsidRDefault="00317239" w:rsidP="00317239">
      <w:pPr>
        <w:pStyle w:val="Pargrafdellista"/>
        <w:spacing w:after="0"/>
        <w:ind w:left="360"/>
        <w:contextualSpacing w:val="0"/>
        <w:jc w:val="both"/>
        <w:rPr>
          <w:rFonts w:cs="Arial"/>
          <w:lang w:val="es-ES"/>
        </w:rPr>
      </w:pPr>
      <w:r w:rsidRPr="004A3E86">
        <w:rPr>
          <w:rFonts w:cs="Arial"/>
          <w:lang w:val="es-ES"/>
        </w:rPr>
        <w:t xml:space="preserve">Si </w:t>
      </w:r>
      <w:r w:rsidR="00F702B1">
        <w:rPr>
          <w:rFonts w:cs="Arial"/>
          <w:lang w:val="es-ES"/>
        </w:rPr>
        <w:t>hace falta</w:t>
      </w:r>
      <w:r w:rsidRPr="004A3E86">
        <w:rPr>
          <w:rFonts w:cs="Arial"/>
          <w:lang w:val="es-ES"/>
        </w:rPr>
        <w:t xml:space="preserve"> </w:t>
      </w:r>
      <w:r w:rsidR="00F702B1" w:rsidRPr="004A3E86">
        <w:rPr>
          <w:rFonts w:cs="Arial"/>
          <w:lang w:val="es-ES"/>
        </w:rPr>
        <w:t>subcontratar</w:t>
      </w:r>
      <w:r w:rsidRPr="004A3E86">
        <w:rPr>
          <w:rFonts w:cs="Arial"/>
          <w:lang w:val="es-ES"/>
        </w:rPr>
        <w:t xml:space="preserve"> </w:t>
      </w:r>
      <w:r w:rsidR="00F702B1" w:rsidRPr="004A3E86">
        <w:rPr>
          <w:rFonts w:cs="Arial"/>
          <w:lang w:val="es-ES"/>
        </w:rPr>
        <w:t>algún</w:t>
      </w:r>
      <w:r w:rsidRPr="004A3E86">
        <w:rPr>
          <w:rFonts w:cs="Arial"/>
          <w:lang w:val="es-ES"/>
        </w:rPr>
        <w:t xml:space="preserve"> </w:t>
      </w:r>
      <w:r w:rsidR="00F702B1" w:rsidRPr="004A3E86">
        <w:rPr>
          <w:rFonts w:cs="Arial"/>
          <w:lang w:val="es-ES"/>
        </w:rPr>
        <w:t>tratamiento</w:t>
      </w:r>
      <w:r w:rsidRPr="004A3E86">
        <w:rPr>
          <w:rFonts w:cs="Arial"/>
          <w:lang w:val="es-ES"/>
        </w:rPr>
        <w:t xml:space="preserve">, </w:t>
      </w:r>
      <w:r w:rsidR="00F702B1">
        <w:rPr>
          <w:rFonts w:cs="Arial"/>
          <w:lang w:val="es-ES"/>
        </w:rPr>
        <w:t xml:space="preserve">este hecho se </w:t>
      </w:r>
      <w:r w:rsidRPr="004A3E86">
        <w:rPr>
          <w:rFonts w:cs="Arial"/>
          <w:lang w:val="es-ES"/>
        </w:rPr>
        <w:t xml:space="preserve">ha de comunicar </w:t>
      </w:r>
      <w:r w:rsidR="00F702B1" w:rsidRPr="004A3E86">
        <w:rPr>
          <w:rFonts w:cs="Arial"/>
          <w:lang w:val="es-ES"/>
        </w:rPr>
        <w:t>previamente</w:t>
      </w:r>
      <w:r w:rsidR="00F702B1">
        <w:rPr>
          <w:rFonts w:cs="Arial"/>
          <w:lang w:val="es-ES"/>
        </w:rPr>
        <w:t xml:space="preserve"> y po</w:t>
      </w:r>
      <w:r w:rsidRPr="004A3E86">
        <w:rPr>
          <w:rFonts w:cs="Arial"/>
          <w:lang w:val="es-ES"/>
        </w:rPr>
        <w:t>r escrit</w:t>
      </w:r>
      <w:r w:rsidR="00F702B1">
        <w:rPr>
          <w:rFonts w:cs="Arial"/>
          <w:lang w:val="es-ES"/>
        </w:rPr>
        <w:t>o al responsable, con</w:t>
      </w:r>
      <w:r w:rsidRPr="004A3E86">
        <w:rPr>
          <w:rFonts w:cs="Arial"/>
          <w:lang w:val="es-ES"/>
        </w:rPr>
        <w:t xml:space="preserve"> una </w:t>
      </w:r>
      <w:r w:rsidR="00F702B1" w:rsidRPr="004A3E86">
        <w:rPr>
          <w:rFonts w:cs="Arial"/>
          <w:lang w:val="es-ES"/>
        </w:rPr>
        <w:t>antelación</w:t>
      </w:r>
      <w:r w:rsidRPr="004A3E86">
        <w:rPr>
          <w:rFonts w:cs="Arial"/>
          <w:lang w:val="es-ES"/>
        </w:rPr>
        <w:t xml:space="preserve"> de ........................... </w:t>
      </w:r>
      <w:r w:rsidRPr="004A3E86">
        <w:rPr>
          <w:rFonts w:cs="Arial"/>
          <w:i/>
          <w:color w:val="4F81BD" w:themeColor="accent1"/>
          <w:lang w:val="es-ES"/>
        </w:rPr>
        <w:t xml:space="preserve">[indicar el </w:t>
      </w:r>
      <w:r w:rsidR="00F702B1">
        <w:rPr>
          <w:rFonts w:cs="Arial"/>
          <w:i/>
          <w:color w:val="4F81BD" w:themeColor="accent1"/>
          <w:lang w:val="es-ES"/>
        </w:rPr>
        <w:t>plazo</w:t>
      </w:r>
      <w:r w:rsidRPr="004A3E86">
        <w:rPr>
          <w:rFonts w:cs="Arial"/>
          <w:i/>
          <w:color w:val="4F81BD" w:themeColor="accent1"/>
          <w:lang w:val="es-ES"/>
        </w:rPr>
        <w:t>]</w:t>
      </w:r>
      <w:r w:rsidR="00F702B1">
        <w:rPr>
          <w:rFonts w:cs="Arial"/>
          <w:lang w:val="es-ES"/>
        </w:rPr>
        <w:t>. Hace falta indicar los</w:t>
      </w:r>
      <w:r w:rsidRPr="004A3E86">
        <w:rPr>
          <w:rFonts w:cs="Arial"/>
          <w:lang w:val="es-ES"/>
        </w:rPr>
        <w:t xml:space="preserve"> </w:t>
      </w:r>
      <w:r w:rsidR="00F702B1" w:rsidRPr="004A3E86">
        <w:rPr>
          <w:rFonts w:cs="Arial"/>
          <w:lang w:val="es-ES"/>
        </w:rPr>
        <w:t>tratamientos</w:t>
      </w:r>
      <w:r w:rsidR="00F702B1">
        <w:rPr>
          <w:rFonts w:cs="Arial"/>
          <w:lang w:val="es-ES"/>
        </w:rPr>
        <w:t xml:space="preserve"> que es prete</w:t>
      </w:r>
      <w:r w:rsidRPr="004A3E86">
        <w:rPr>
          <w:rFonts w:cs="Arial"/>
          <w:lang w:val="es-ES"/>
        </w:rPr>
        <w:t>n</w:t>
      </w:r>
      <w:r w:rsidR="00F702B1">
        <w:rPr>
          <w:rFonts w:cs="Arial"/>
          <w:lang w:val="es-ES"/>
        </w:rPr>
        <w:t>den</w:t>
      </w:r>
      <w:r w:rsidRPr="004A3E86">
        <w:rPr>
          <w:rFonts w:cs="Arial"/>
          <w:lang w:val="es-ES"/>
        </w:rPr>
        <w:t xml:space="preserve"> </w:t>
      </w:r>
      <w:r w:rsidR="00F702B1" w:rsidRPr="004A3E86">
        <w:rPr>
          <w:rFonts w:cs="Arial"/>
          <w:lang w:val="es-ES"/>
        </w:rPr>
        <w:t>subcontratar</w:t>
      </w:r>
      <w:r w:rsidR="00F702B1">
        <w:rPr>
          <w:rFonts w:cs="Arial"/>
          <w:lang w:val="es-ES"/>
        </w:rPr>
        <w:t xml:space="preserve"> e identificar de forma clara e inequívoca la </w:t>
      </w:r>
      <w:r w:rsidRPr="004A3E86">
        <w:rPr>
          <w:rFonts w:cs="Arial"/>
          <w:lang w:val="es-ES"/>
        </w:rPr>
        <w:t xml:space="preserve">empresa </w:t>
      </w:r>
      <w:r w:rsidR="00F702B1" w:rsidRPr="004A3E86">
        <w:rPr>
          <w:rFonts w:cs="Arial"/>
          <w:lang w:val="es-ES"/>
        </w:rPr>
        <w:t>subcontratista</w:t>
      </w:r>
      <w:r w:rsidR="00F702B1">
        <w:rPr>
          <w:rFonts w:cs="Arial"/>
          <w:lang w:val="es-ES"/>
        </w:rPr>
        <w:t xml:space="preserve"> y</w:t>
      </w:r>
      <w:r w:rsidRPr="004A3E86">
        <w:rPr>
          <w:rFonts w:cs="Arial"/>
          <w:lang w:val="es-ES"/>
        </w:rPr>
        <w:t xml:space="preserve"> </w:t>
      </w:r>
      <w:r w:rsidR="00F702B1">
        <w:rPr>
          <w:rFonts w:cs="Arial"/>
          <w:lang w:val="es-ES"/>
        </w:rPr>
        <w:t>sus datos de contrato</w:t>
      </w:r>
      <w:r w:rsidRPr="004A3E86">
        <w:rPr>
          <w:rFonts w:cs="Arial"/>
          <w:lang w:val="es-ES"/>
        </w:rPr>
        <w:t xml:space="preserve">. La </w:t>
      </w:r>
      <w:r w:rsidR="000973DB" w:rsidRPr="004A3E86">
        <w:rPr>
          <w:rFonts w:cs="Arial"/>
          <w:lang w:val="es-ES"/>
        </w:rPr>
        <w:t>subcontratación</w:t>
      </w:r>
      <w:r w:rsidRPr="004A3E86">
        <w:rPr>
          <w:rFonts w:cs="Arial"/>
          <w:lang w:val="es-ES"/>
        </w:rPr>
        <w:t xml:space="preserve"> </w:t>
      </w:r>
      <w:r w:rsidR="000973DB">
        <w:rPr>
          <w:rFonts w:cs="Arial"/>
          <w:lang w:val="es-ES"/>
        </w:rPr>
        <w:t>se llevará a cabo</w:t>
      </w:r>
      <w:r w:rsidRPr="004A3E86">
        <w:rPr>
          <w:rFonts w:cs="Arial"/>
          <w:lang w:val="es-ES"/>
        </w:rPr>
        <w:t xml:space="preserve"> si el responsable no </w:t>
      </w:r>
      <w:r w:rsidR="000973DB" w:rsidRPr="004A3E86">
        <w:rPr>
          <w:rFonts w:cs="Arial"/>
          <w:lang w:val="es-ES"/>
        </w:rPr>
        <w:t>manifiesta</w:t>
      </w:r>
      <w:r w:rsidR="000973DB">
        <w:rPr>
          <w:rFonts w:cs="Arial"/>
          <w:lang w:val="es-ES"/>
        </w:rPr>
        <w:t xml:space="preserve"> su</w:t>
      </w:r>
      <w:r w:rsidRPr="004A3E86">
        <w:rPr>
          <w:rFonts w:cs="Arial"/>
          <w:lang w:val="es-ES"/>
        </w:rPr>
        <w:t xml:space="preserve"> </w:t>
      </w:r>
      <w:r w:rsidR="000973DB" w:rsidRPr="004A3E86">
        <w:rPr>
          <w:rFonts w:cs="Arial"/>
          <w:lang w:val="es-ES"/>
        </w:rPr>
        <w:t>oposición</w:t>
      </w:r>
      <w:r w:rsidR="000973DB">
        <w:rPr>
          <w:rFonts w:cs="Arial"/>
          <w:lang w:val="es-ES"/>
        </w:rPr>
        <w:t xml:space="preserve"> en el plazo establecido</w:t>
      </w:r>
      <w:r w:rsidRPr="004A3E86">
        <w:rPr>
          <w:rFonts w:cs="Arial"/>
          <w:lang w:val="es-ES"/>
        </w:rPr>
        <w:t>.</w:t>
      </w:r>
    </w:p>
    <w:p w:rsidR="00317239" w:rsidRPr="004A3E86" w:rsidRDefault="00317239" w:rsidP="00317239">
      <w:pPr>
        <w:pStyle w:val="Pargrafdellista"/>
        <w:spacing w:after="0"/>
        <w:ind w:left="360"/>
        <w:contextualSpacing w:val="0"/>
        <w:jc w:val="both"/>
        <w:rPr>
          <w:rFonts w:cs="Arial"/>
          <w:lang w:val="es-ES"/>
        </w:rPr>
      </w:pPr>
    </w:p>
    <w:p w:rsidR="00317239" w:rsidRPr="000973DB" w:rsidRDefault="00317239" w:rsidP="00317239">
      <w:pPr>
        <w:pStyle w:val="Pargrafdellista"/>
        <w:spacing w:after="0"/>
        <w:ind w:left="360"/>
        <w:contextualSpacing w:val="0"/>
        <w:jc w:val="both"/>
        <w:rPr>
          <w:rFonts w:cs="Arial"/>
          <w:lang w:val="es-ES"/>
        </w:rPr>
      </w:pPr>
      <w:r w:rsidRPr="004A3E86">
        <w:rPr>
          <w:rFonts w:cs="Arial"/>
          <w:lang w:val="es-ES"/>
        </w:rPr>
        <w:t xml:space="preserve">El </w:t>
      </w:r>
      <w:r w:rsidR="000973DB" w:rsidRPr="004A3E86">
        <w:rPr>
          <w:rFonts w:cs="Arial"/>
          <w:lang w:val="es-ES"/>
        </w:rPr>
        <w:t>subcontratista</w:t>
      </w:r>
      <w:r w:rsidRPr="004A3E86">
        <w:rPr>
          <w:rFonts w:cs="Arial"/>
          <w:lang w:val="es-ES"/>
        </w:rPr>
        <w:t>, que tamb</w:t>
      </w:r>
      <w:r w:rsidR="000973DB">
        <w:rPr>
          <w:rFonts w:cs="Arial"/>
          <w:lang w:val="es-ES"/>
        </w:rPr>
        <w:t>i</w:t>
      </w:r>
      <w:r w:rsidRPr="004A3E86">
        <w:rPr>
          <w:rFonts w:cs="Arial"/>
          <w:lang w:val="es-ES"/>
        </w:rPr>
        <w:t>é</w:t>
      </w:r>
      <w:r w:rsidR="000973DB">
        <w:rPr>
          <w:rFonts w:cs="Arial"/>
          <w:lang w:val="es-ES"/>
        </w:rPr>
        <w:t>n</w:t>
      </w:r>
      <w:r w:rsidRPr="004A3E86">
        <w:rPr>
          <w:rFonts w:cs="Arial"/>
          <w:lang w:val="es-ES"/>
        </w:rPr>
        <w:t xml:space="preserve"> t</w:t>
      </w:r>
      <w:r w:rsidR="000973DB">
        <w:rPr>
          <w:rFonts w:cs="Arial"/>
          <w:lang w:val="es-ES"/>
        </w:rPr>
        <w:t>iene</w:t>
      </w:r>
      <w:r w:rsidRPr="004A3E86">
        <w:rPr>
          <w:rFonts w:cs="Arial"/>
          <w:lang w:val="es-ES"/>
        </w:rPr>
        <w:t xml:space="preserve"> la </w:t>
      </w:r>
      <w:r w:rsidR="000973DB" w:rsidRPr="004A3E86">
        <w:rPr>
          <w:rFonts w:cs="Arial"/>
          <w:lang w:val="es-ES"/>
        </w:rPr>
        <w:t>condición</w:t>
      </w:r>
      <w:r w:rsidRPr="004A3E86">
        <w:rPr>
          <w:rFonts w:cs="Arial"/>
          <w:lang w:val="es-ES"/>
        </w:rPr>
        <w:t xml:space="preserve"> d</w:t>
      </w:r>
      <w:r w:rsidR="000973DB">
        <w:rPr>
          <w:rFonts w:cs="Arial"/>
          <w:lang w:val="es-ES"/>
        </w:rPr>
        <w:t>e encargado</w:t>
      </w:r>
      <w:r w:rsidRPr="004A3E86">
        <w:rPr>
          <w:rFonts w:cs="Arial"/>
          <w:lang w:val="es-ES"/>
        </w:rPr>
        <w:t xml:space="preserve"> de </w:t>
      </w:r>
      <w:r w:rsidR="000973DB" w:rsidRPr="004A3E86">
        <w:rPr>
          <w:rFonts w:cs="Arial"/>
          <w:lang w:val="es-ES"/>
        </w:rPr>
        <w:t>tratamiento</w:t>
      </w:r>
      <w:r w:rsidRPr="004A3E86">
        <w:rPr>
          <w:rFonts w:cs="Arial"/>
          <w:lang w:val="es-ES"/>
        </w:rPr>
        <w:t xml:space="preserve">, </w:t>
      </w:r>
      <w:r w:rsidR="000973DB" w:rsidRPr="004A3E86">
        <w:rPr>
          <w:rFonts w:cs="Arial"/>
          <w:lang w:val="es-ES"/>
        </w:rPr>
        <w:t>está</w:t>
      </w:r>
      <w:r w:rsidR="000973DB">
        <w:rPr>
          <w:rFonts w:cs="Arial"/>
          <w:lang w:val="es-ES"/>
        </w:rPr>
        <w:t xml:space="preserve"> obligado</w:t>
      </w:r>
      <w:r w:rsidRPr="004A3E86">
        <w:rPr>
          <w:rFonts w:cs="Arial"/>
          <w:lang w:val="es-ES"/>
        </w:rPr>
        <w:t xml:space="preserve"> </w:t>
      </w:r>
      <w:r w:rsidR="000973DB" w:rsidRPr="004A3E86">
        <w:rPr>
          <w:rFonts w:cs="Arial"/>
          <w:lang w:val="es-ES"/>
        </w:rPr>
        <w:t>igualmente</w:t>
      </w:r>
      <w:r w:rsidR="000973DB">
        <w:rPr>
          <w:rFonts w:cs="Arial"/>
          <w:lang w:val="es-ES"/>
        </w:rPr>
        <w:t xml:space="preserve"> a cu</w:t>
      </w:r>
      <w:r w:rsidRPr="004A3E86">
        <w:rPr>
          <w:rFonts w:cs="Arial"/>
          <w:lang w:val="es-ES"/>
        </w:rPr>
        <w:t>mplir l</w:t>
      </w:r>
      <w:r w:rsidR="000973DB">
        <w:rPr>
          <w:rFonts w:cs="Arial"/>
          <w:lang w:val="es-ES"/>
        </w:rPr>
        <w:t>a</w:t>
      </w:r>
      <w:r w:rsidRPr="004A3E86">
        <w:rPr>
          <w:rFonts w:cs="Arial"/>
          <w:lang w:val="es-ES"/>
        </w:rPr>
        <w:t xml:space="preserve">s </w:t>
      </w:r>
      <w:r w:rsidR="000973DB" w:rsidRPr="004A3E86">
        <w:rPr>
          <w:rFonts w:cs="Arial"/>
          <w:lang w:val="es-ES"/>
        </w:rPr>
        <w:t>obligaciones</w:t>
      </w:r>
      <w:r w:rsidR="000973DB">
        <w:rPr>
          <w:rFonts w:cs="Arial"/>
          <w:lang w:val="es-ES"/>
        </w:rPr>
        <w:t xml:space="preserve"> que </w:t>
      </w:r>
      <w:r w:rsidRPr="004A3E86">
        <w:rPr>
          <w:rFonts w:cs="Arial"/>
          <w:lang w:val="es-ES"/>
        </w:rPr>
        <w:t>est</w:t>
      </w:r>
      <w:r w:rsidR="000973DB">
        <w:rPr>
          <w:rFonts w:cs="Arial"/>
          <w:lang w:val="es-ES"/>
        </w:rPr>
        <w:t>e</w:t>
      </w:r>
      <w:r w:rsidRPr="004A3E86">
        <w:rPr>
          <w:rFonts w:cs="Arial"/>
          <w:lang w:val="es-ES"/>
        </w:rPr>
        <w:t xml:space="preserve"> </w:t>
      </w:r>
      <w:r w:rsidR="000973DB" w:rsidRPr="004A3E86">
        <w:rPr>
          <w:rFonts w:cs="Arial"/>
          <w:lang w:val="es-ES"/>
        </w:rPr>
        <w:t>documento</w:t>
      </w:r>
      <w:r w:rsidR="000973DB">
        <w:rPr>
          <w:rFonts w:cs="Arial"/>
          <w:lang w:val="es-ES"/>
        </w:rPr>
        <w:t xml:space="preserve"> establece para el encargado</w:t>
      </w:r>
      <w:r w:rsidRPr="004A3E86">
        <w:rPr>
          <w:rFonts w:cs="Arial"/>
          <w:lang w:val="es-ES"/>
        </w:rPr>
        <w:t xml:space="preserve"> de </w:t>
      </w:r>
      <w:r w:rsidR="000973DB" w:rsidRPr="004A3E86">
        <w:rPr>
          <w:rFonts w:cs="Arial"/>
          <w:lang w:val="es-ES"/>
        </w:rPr>
        <w:t>tratamiento</w:t>
      </w:r>
      <w:r w:rsidR="000973DB">
        <w:rPr>
          <w:rFonts w:cs="Arial"/>
          <w:lang w:val="es-ES"/>
        </w:rPr>
        <w:t xml:space="preserve"> y la</w:t>
      </w:r>
      <w:r w:rsidRPr="004A3E86">
        <w:rPr>
          <w:rFonts w:cs="Arial"/>
          <w:lang w:val="es-ES"/>
        </w:rPr>
        <w:t xml:space="preserve">s </w:t>
      </w:r>
      <w:r w:rsidR="000973DB" w:rsidRPr="004A3E86">
        <w:rPr>
          <w:rFonts w:cs="Arial"/>
          <w:lang w:val="es-ES"/>
        </w:rPr>
        <w:t>instrucciones</w:t>
      </w:r>
      <w:r w:rsidRPr="004A3E86">
        <w:rPr>
          <w:rFonts w:cs="Arial"/>
          <w:lang w:val="es-ES"/>
        </w:rPr>
        <w:t xml:space="preserve"> que dict</w:t>
      </w:r>
      <w:r w:rsidR="000973DB">
        <w:rPr>
          <w:rFonts w:cs="Arial"/>
          <w:lang w:val="es-ES"/>
        </w:rPr>
        <w:t>e</w:t>
      </w:r>
      <w:r w:rsidRPr="004A3E86">
        <w:rPr>
          <w:rFonts w:cs="Arial"/>
          <w:lang w:val="es-ES"/>
        </w:rPr>
        <w:t xml:space="preserve"> el responsable. Correspon</w:t>
      </w:r>
      <w:r w:rsidR="000973DB">
        <w:rPr>
          <w:rFonts w:cs="Arial"/>
          <w:lang w:val="es-ES"/>
        </w:rPr>
        <w:t>de al encargado</w:t>
      </w:r>
      <w:r w:rsidRPr="004A3E86">
        <w:rPr>
          <w:rFonts w:cs="Arial"/>
          <w:lang w:val="es-ES"/>
        </w:rPr>
        <w:t xml:space="preserve"> inicial regular la n</w:t>
      </w:r>
      <w:r w:rsidR="000973DB">
        <w:rPr>
          <w:rFonts w:cs="Arial"/>
          <w:lang w:val="es-ES"/>
        </w:rPr>
        <w:t>ue</w:t>
      </w:r>
      <w:r w:rsidRPr="004A3E86">
        <w:rPr>
          <w:rFonts w:cs="Arial"/>
          <w:lang w:val="es-ES"/>
        </w:rPr>
        <w:t xml:space="preserve">va </w:t>
      </w:r>
      <w:r w:rsidR="000973DB" w:rsidRPr="004A3E86">
        <w:rPr>
          <w:rFonts w:cs="Arial"/>
          <w:lang w:val="es-ES"/>
        </w:rPr>
        <w:t>relación</w:t>
      </w:r>
      <w:r w:rsidRPr="004A3E86">
        <w:rPr>
          <w:rFonts w:cs="Arial"/>
          <w:lang w:val="es-ES"/>
        </w:rPr>
        <w:t xml:space="preserve">, de manera que el </w:t>
      </w:r>
      <w:r w:rsidR="000973DB">
        <w:rPr>
          <w:rFonts w:cs="Arial"/>
          <w:lang w:val="es-ES"/>
        </w:rPr>
        <w:t>nuevo encargado quede sujeto a las misma</w:t>
      </w:r>
      <w:r w:rsidRPr="004A3E86">
        <w:rPr>
          <w:rFonts w:cs="Arial"/>
          <w:lang w:val="es-ES"/>
        </w:rPr>
        <w:t>s condicion</w:t>
      </w:r>
      <w:r w:rsidR="000973DB">
        <w:rPr>
          <w:rFonts w:cs="Arial"/>
          <w:lang w:val="es-ES"/>
        </w:rPr>
        <w:t>e</w:t>
      </w:r>
      <w:r w:rsidRPr="004A3E86">
        <w:rPr>
          <w:rFonts w:cs="Arial"/>
          <w:lang w:val="es-ES"/>
        </w:rPr>
        <w:t>s (</w:t>
      </w:r>
      <w:r w:rsidR="000973DB" w:rsidRPr="004A3E86">
        <w:rPr>
          <w:rFonts w:cs="Arial"/>
          <w:lang w:val="es-ES"/>
        </w:rPr>
        <w:t>instrucciones</w:t>
      </w:r>
      <w:r w:rsidRPr="004A3E86">
        <w:rPr>
          <w:rFonts w:cs="Arial"/>
          <w:lang w:val="es-ES"/>
        </w:rPr>
        <w:t xml:space="preserve">, </w:t>
      </w:r>
      <w:r w:rsidR="000973DB" w:rsidRPr="004A3E86">
        <w:rPr>
          <w:rFonts w:cs="Arial"/>
          <w:lang w:val="es-ES"/>
        </w:rPr>
        <w:t>obligaciones</w:t>
      </w:r>
      <w:r w:rsidRPr="004A3E86">
        <w:rPr>
          <w:rFonts w:cs="Arial"/>
          <w:lang w:val="es-ES"/>
        </w:rPr>
        <w:t xml:space="preserve">, </w:t>
      </w:r>
      <w:r w:rsidRPr="000973DB">
        <w:rPr>
          <w:rFonts w:cs="Arial"/>
          <w:lang w:val="es-ES"/>
        </w:rPr>
        <w:lastRenderedPageBreak/>
        <w:t>mesures de segur</w:t>
      </w:r>
      <w:r w:rsidR="000973DB" w:rsidRPr="000973DB">
        <w:rPr>
          <w:rFonts w:cs="Arial"/>
          <w:lang w:val="es-ES"/>
        </w:rPr>
        <w:t>idad</w:t>
      </w:r>
      <w:r w:rsidRPr="000973DB">
        <w:rPr>
          <w:rFonts w:cs="Arial"/>
          <w:lang w:val="es-ES"/>
        </w:rPr>
        <w:t xml:space="preserve">…) </w:t>
      </w:r>
      <w:r w:rsidR="000973DB" w:rsidRPr="000973DB">
        <w:rPr>
          <w:rFonts w:cs="Arial"/>
          <w:lang w:val="es-ES"/>
        </w:rPr>
        <w:t>y con los mismos</w:t>
      </w:r>
      <w:r w:rsidRPr="000973DB">
        <w:rPr>
          <w:rFonts w:cs="Arial"/>
          <w:lang w:val="es-ES"/>
        </w:rPr>
        <w:t xml:space="preserve"> requisit</w:t>
      </w:r>
      <w:r w:rsidR="000973DB" w:rsidRPr="000973DB">
        <w:rPr>
          <w:rFonts w:cs="Arial"/>
          <w:lang w:val="es-ES"/>
        </w:rPr>
        <w:t>o</w:t>
      </w:r>
      <w:r w:rsidRPr="000973DB">
        <w:rPr>
          <w:rFonts w:cs="Arial"/>
          <w:lang w:val="es-ES"/>
        </w:rPr>
        <w:t xml:space="preserve">s </w:t>
      </w:r>
      <w:r w:rsidR="000973DB" w:rsidRPr="000973DB">
        <w:rPr>
          <w:rFonts w:cs="Arial"/>
          <w:lang w:val="es-ES"/>
        </w:rPr>
        <w:t>formales que él</w:t>
      </w:r>
      <w:r w:rsidRPr="000973DB">
        <w:rPr>
          <w:rFonts w:cs="Arial"/>
          <w:lang w:val="es-ES"/>
        </w:rPr>
        <w:t xml:space="preserve">, </w:t>
      </w:r>
      <w:r w:rsidR="000973DB" w:rsidRPr="000973DB">
        <w:rPr>
          <w:rFonts w:cs="Arial"/>
          <w:lang w:val="es-ES"/>
        </w:rPr>
        <w:t>por lo que hace al</w:t>
      </w:r>
      <w:r w:rsidRPr="000973DB">
        <w:rPr>
          <w:rFonts w:cs="Arial"/>
          <w:lang w:val="es-ES"/>
        </w:rPr>
        <w:t xml:space="preserve"> </w:t>
      </w:r>
      <w:r w:rsidR="000973DB" w:rsidRPr="000973DB">
        <w:rPr>
          <w:rFonts w:cs="Arial"/>
          <w:lang w:val="es-ES"/>
        </w:rPr>
        <w:t>tratamiento adecuado de los datos</w:t>
      </w:r>
      <w:r w:rsidRPr="000973DB">
        <w:rPr>
          <w:rFonts w:cs="Arial"/>
          <w:lang w:val="es-ES"/>
        </w:rPr>
        <w:t xml:space="preserve"> </w:t>
      </w:r>
      <w:r w:rsidR="000973DB" w:rsidRPr="000973DB">
        <w:rPr>
          <w:rFonts w:cs="Arial"/>
          <w:lang w:val="es-ES"/>
        </w:rPr>
        <w:t>personales y</w:t>
      </w:r>
      <w:r w:rsidRPr="000973DB">
        <w:rPr>
          <w:rFonts w:cs="Arial"/>
          <w:lang w:val="es-ES"/>
        </w:rPr>
        <w:t xml:space="preserve"> a la </w:t>
      </w:r>
      <w:r w:rsidR="000973DB" w:rsidRPr="000973DB">
        <w:rPr>
          <w:rFonts w:cs="Arial"/>
          <w:lang w:val="es-ES"/>
        </w:rPr>
        <w:t>garantía</w:t>
      </w:r>
      <w:r w:rsidRPr="000973DB">
        <w:rPr>
          <w:rFonts w:cs="Arial"/>
          <w:lang w:val="es-ES"/>
        </w:rPr>
        <w:t xml:space="preserve"> de</w:t>
      </w:r>
      <w:r w:rsidR="000973DB" w:rsidRPr="000973DB">
        <w:rPr>
          <w:rFonts w:cs="Arial"/>
          <w:lang w:val="es-ES"/>
        </w:rPr>
        <w:t xml:space="preserve"> </w:t>
      </w:r>
      <w:r w:rsidRPr="000973DB">
        <w:rPr>
          <w:rFonts w:cs="Arial"/>
          <w:lang w:val="es-ES"/>
        </w:rPr>
        <w:t>l</w:t>
      </w:r>
      <w:r w:rsidR="000973DB" w:rsidRPr="000973DB">
        <w:rPr>
          <w:rFonts w:cs="Arial"/>
          <w:lang w:val="es-ES"/>
        </w:rPr>
        <w:t xml:space="preserve">os derechos de las personas afectadas. Si el </w:t>
      </w:r>
      <w:proofErr w:type="spellStart"/>
      <w:r w:rsidR="000973DB" w:rsidRPr="000973DB">
        <w:rPr>
          <w:rFonts w:cs="Arial"/>
          <w:lang w:val="es-ES"/>
        </w:rPr>
        <w:t>subencargado</w:t>
      </w:r>
      <w:proofErr w:type="spellEnd"/>
      <w:r w:rsidRPr="000973DB">
        <w:rPr>
          <w:rFonts w:cs="Arial"/>
          <w:lang w:val="es-ES"/>
        </w:rPr>
        <w:t xml:space="preserve"> </w:t>
      </w:r>
      <w:r w:rsidR="000973DB">
        <w:rPr>
          <w:rFonts w:cs="Arial"/>
          <w:lang w:val="es-ES"/>
        </w:rPr>
        <w:t>l</w:t>
      </w:r>
      <w:r w:rsidRPr="000973DB">
        <w:rPr>
          <w:rFonts w:cs="Arial"/>
          <w:lang w:val="es-ES"/>
        </w:rPr>
        <w:t>o inc</w:t>
      </w:r>
      <w:r w:rsidR="000973DB">
        <w:rPr>
          <w:rFonts w:cs="Arial"/>
          <w:lang w:val="es-ES"/>
        </w:rPr>
        <w:t xml:space="preserve">umple, el </w:t>
      </w:r>
      <w:r w:rsidRPr="000973DB">
        <w:rPr>
          <w:rFonts w:cs="Arial"/>
          <w:lang w:val="es-ES"/>
        </w:rPr>
        <w:t>encar</w:t>
      </w:r>
      <w:r w:rsidR="000973DB">
        <w:rPr>
          <w:rFonts w:cs="Arial"/>
          <w:lang w:val="es-ES"/>
        </w:rPr>
        <w:t xml:space="preserve">gado inicial </w:t>
      </w:r>
      <w:proofErr w:type="gramStart"/>
      <w:r w:rsidR="000973DB">
        <w:rPr>
          <w:rFonts w:cs="Arial"/>
          <w:lang w:val="es-ES"/>
        </w:rPr>
        <w:t>continua</w:t>
      </w:r>
      <w:proofErr w:type="gramEnd"/>
      <w:r w:rsidR="000973DB">
        <w:rPr>
          <w:rFonts w:cs="Arial"/>
          <w:lang w:val="es-ES"/>
        </w:rPr>
        <w:t xml:space="preserve"> siendo</w:t>
      </w:r>
      <w:r w:rsidRPr="000973DB">
        <w:rPr>
          <w:rFonts w:cs="Arial"/>
          <w:lang w:val="es-ES"/>
        </w:rPr>
        <w:t xml:space="preserve"> </w:t>
      </w:r>
      <w:r w:rsidR="000973DB" w:rsidRPr="000973DB">
        <w:rPr>
          <w:rFonts w:cs="Arial"/>
          <w:lang w:val="es-ES"/>
        </w:rPr>
        <w:t>plenamente</w:t>
      </w:r>
      <w:r w:rsidRPr="000973DB">
        <w:rPr>
          <w:rFonts w:cs="Arial"/>
          <w:lang w:val="es-ES"/>
        </w:rPr>
        <w:t xml:space="preserve"> responsable </w:t>
      </w:r>
      <w:r w:rsidR="000973DB">
        <w:rPr>
          <w:rFonts w:cs="Arial"/>
          <w:lang w:val="es-ES"/>
        </w:rPr>
        <w:t>delante</w:t>
      </w:r>
      <w:r w:rsidRPr="000973DB">
        <w:rPr>
          <w:rFonts w:cs="Arial"/>
          <w:lang w:val="es-ES"/>
        </w:rPr>
        <w:t xml:space="preserve"> </w:t>
      </w:r>
      <w:r w:rsidR="000973DB">
        <w:rPr>
          <w:rFonts w:cs="Arial"/>
          <w:lang w:val="es-ES"/>
        </w:rPr>
        <w:t>d</w:t>
      </w:r>
      <w:r w:rsidRPr="000973DB">
        <w:rPr>
          <w:rFonts w:cs="Arial"/>
          <w:lang w:val="es-ES"/>
        </w:rPr>
        <w:t xml:space="preserve">el responsable </w:t>
      </w:r>
      <w:r w:rsidR="000973DB">
        <w:rPr>
          <w:rFonts w:cs="Arial"/>
          <w:lang w:val="es-ES"/>
        </w:rPr>
        <w:t>por lo que hace</w:t>
      </w:r>
      <w:r w:rsidRPr="000973DB">
        <w:rPr>
          <w:rFonts w:cs="Arial"/>
          <w:lang w:val="es-ES"/>
        </w:rPr>
        <w:t xml:space="preserve"> al </w:t>
      </w:r>
      <w:r w:rsidR="000973DB" w:rsidRPr="000973DB">
        <w:rPr>
          <w:rFonts w:cs="Arial"/>
          <w:lang w:val="es-ES"/>
        </w:rPr>
        <w:t>cumplim</w:t>
      </w:r>
      <w:r w:rsidR="000973DB">
        <w:rPr>
          <w:rFonts w:cs="Arial"/>
          <w:lang w:val="es-ES"/>
        </w:rPr>
        <w:t>i</w:t>
      </w:r>
      <w:r w:rsidR="000973DB" w:rsidRPr="000973DB">
        <w:rPr>
          <w:rFonts w:cs="Arial"/>
          <w:lang w:val="es-ES"/>
        </w:rPr>
        <w:t>ento</w:t>
      </w:r>
      <w:r w:rsidR="000973DB">
        <w:rPr>
          <w:rFonts w:cs="Arial"/>
          <w:lang w:val="es-ES"/>
        </w:rPr>
        <w:t xml:space="preserve"> de la</w:t>
      </w:r>
      <w:r w:rsidRPr="000973DB">
        <w:rPr>
          <w:rFonts w:cs="Arial"/>
          <w:lang w:val="es-ES"/>
        </w:rPr>
        <w:t xml:space="preserve">s </w:t>
      </w:r>
      <w:r w:rsidR="000973DB" w:rsidRPr="000973DB">
        <w:rPr>
          <w:rFonts w:cs="Arial"/>
          <w:lang w:val="es-ES"/>
        </w:rPr>
        <w:t>obligaciones</w:t>
      </w:r>
      <w:r w:rsidRPr="000973DB">
        <w:rPr>
          <w:rFonts w:cs="Arial"/>
          <w:lang w:val="es-ES"/>
        </w:rPr>
        <w:t xml:space="preserve">. </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317239" w:rsidP="00317239">
      <w:pPr>
        <w:pStyle w:val="Pargrafdellista"/>
        <w:spacing w:after="0"/>
        <w:ind w:left="360"/>
        <w:contextualSpacing w:val="0"/>
        <w:jc w:val="both"/>
        <w:rPr>
          <w:rFonts w:cs="Arial"/>
          <w:color w:val="212121"/>
          <w:shd w:val="clear" w:color="auto" w:fill="FFFFFF"/>
          <w:lang w:val="es-ES"/>
        </w:rPr>
      </w:pPr>
      <w:r w:rsidRPr="000973DB">
        <w:rPr>
          <w:rFonts w:cs="Arial"/>
          <w:color w:val="212121"/>
          <w:shd w:val="clear" w:color="auto" w:fill="FFFFFF"/>
          <w:lang w:val="es-ES"/>
        </w:rPr>
        <w:t>En to</w:t>
      </w:r>
      <w:r w:rsidR="000973DB">
        <w:rPr>
          <w:rFonts w:cs="Arial"/>
          <w:color w:val="212121"/>
          <w:shd w:val="clear" w:color="auto" w:fill="FFFFFF"/>
          <w:lang w:val="es-ES"/>
        </w:rPr>
        <w:t>do</w:t>
      </w:r>
      <w:r w:rsidRPr="000973DB">
        <w:rPr>
          <w:rFonts w:cs="Arial"/>
          <w:color w:val="212121"/>
          <w:shd w:val="clear" w:color="auto" w:fill="FFFFFF"/>
          <w:lang w:val="es-ES"/>
        </w:rPr>
        <w:t xml:space="preserve"> cas</w:t>
      </w:r>
      <w:r w:rsidR="000973DB">
        <w:rPr>
          <w:rFonts w:cs="Arial"/>
          <w:color w:val="212121"/>
          <w:shd w:val="clear" w:color="auto" w:fill="FFFFFF"/>
          <w:lang w:val="es-ES"/>
        </w:rPr>
        <w:t>o</w:t>
      </w:r>
      <w:r w:rsidRPr="000973DB">
        <w:rPr>
          <w:rFonts w:cs="Arial"/>
          <w:color w:val="212121"/>
          <w:shd w:val="clear" w:color="auto" w:fill="FFFFFF"/>
          <w:lang w:val="es-ES"/>
        </w:rPr>
        <w:t>, el responsable ha d</w:t>
      </w:r>
      <w:r w:rsidR="000973DB">
        <w:rPr>
          <w:rFonts w:cs="Arial"/>
          <w:color w:val="212121"/>
          <w:shd w:val="clear" w:color="auto" w:fill="FFFFFF"/>
          <w:lang w:val="es-ES"/>
        </w:rPr>
        <w:t>e estar informado</w:t>
      </w:r>
      <w:r w:rsidRPr="000973DB">
        <w:rPr>
          <w:rFonts w:cs="Arial"/>
          <w:color w:val="212121"/>
          <w:shd w:val="clear" w:color="auto" w:fill="FFFFFF"/>
          <w:lang w:val="es-ES"/>
        </w:rPr>
        <w:t xml:space="preserve"> de tota la cadena de </w:t>
      </w:r>
      <w:r w:rsidR="000973DB" w:rsidRPr="000973DB">
        <w:rPr>
          <w:rFonts w:cs="Arial"/>
          <w:color w:val="212121"/>
          <w:shd w:val="clear" w:color="auto" w:fill="FFFFFF"/>
          <w:lang w:val="es-ES"/>
        </w:rPr>
        <w:t>subcontratación</w:t>
      </w:r>
      <w:r w:rsidRPr="000973DB">
        <w:rPr>
          <w:rFonts w:cs="Arial"/>
          <w:color w:val="212121"/>
          <w:shd w:val="clear" w:color="auto" w:fill="FFFFFF"/>
          <w:lang w:val="es-ES"/>
        </w:rPr>
        <w:t>.</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317239" w:rsidP="00317239">
      <w:pPr>
        <w:pStyle w:val="Pargrafdellista"/>
        <w:numPr>
          <w:ilvl w:val="0"/>
          <w:numId w:val="8"/>
        </w:numPr>
        <w:spacing w:after="0"/>
        <w:ind w:left="360"/>
        <w:contextualSpacing w:val="0"/>
        <w:jc w:val="both"/>
        <w:rPr>
          <w:rFonts w:cs="Arial"/>
          <w:lang w:val="es-ES"/>
        </w:rPr>
      </w:pPr>
      <w:r w:rsidRPr="000973DB">
        <w:rPr>
          <w:rFonts w:cs="Arial"/>
          <w:lang w:val="es-ES"/>
        </w:rPr>
        <w:t>Garanti</w:t>
      </w:r>
      <w:r w:rsidR="002D46E7">
        <w:rPr>
          <w:rFonts w:cs="Arial"/>
          <w:lang w:val="es-ES"/>
        </w:rPr>
        <w:t>za</w:t>
      </w:r>
      <w:r w:rsidRPr="000973DB">
        <w:rPr>
          <w:rFonts w:cs="Arial"/>
          <w:lang w:val="es-ES"/>
        </w:rPr>
        <w:t xml:space="preserve">r la </w:t>
      </w:r>
      <w:r w:rsidR="002D46E7" w:rsidRPr="000973DB">
        <w:rPr>
          <w:rFonts w:cs="Arial"/>
          <w:lang w:val="es-ES"/>
        </w:rPr>
        <w:t>formación</w:t>
      </w:r>
      <w:r w:rsidRPr="000973DB">
        <w:rPr>
          <w:rFonts w:cs="Arial"/>
          <w:lang w:val="es-ES"/>
        </w:rPr>
        <w:t xml:space="preserve"> </w:t>
      </w:r>
      <w:r w:rsidR="002D46E7" w:rsidRPr="000973DB">
        <w:rPr>
          <w:rFonts w:cs="Arial"/>
          <w:lang w:val="es-ES"/>
        </w:rPr>
        <w:t>necesaria</w:t>
      </w:r>
      <w:r w:rsidRPr="000973DB">
        <w:rPr>
          <w:rFonts w:cs="Arial"/>
          <w:lang w:val="es-ES"/>
        </w:rPr>
        <w:t xml:space="preserve"> en </w:t>
      </w:r>
      <w:r w:rsidR="002D46E7" w:rsidRPr="000973DB">
        <w:rPr>
          <w:rFonts w:cs="Arial"/>
          <w:lang w:val="es-ES"/>
        </w:rPr>
        <w:t>materia</w:t>
      </w:r>
      <w:r w:rsidRPr="000973DB">
        <w:rPr>
          <w:rFonts w:cs="Arial"/>
          <w:lang w:val="es-ES"/>
        </w:rPr>
        <w:t xml:space="preserve"> de </w:t>
      </w:r>
      <w:r w:rsidR="002D46E7" w:rsidRPr="000973DB">
        <w:rPr>
          <w:rFonts w:cs="Arial"/>
          <w:lang w:val="es-ES"/>
        </w:rPr>
        <w:t>protección</w:t>
      </w:r>
      <w:r w:rsidR="002D46E7">
        <w:rPr>
          <w:rFonts w:cs="Arial"/>
          <w:lang w:val="es-ES"/>
        </w:rPr>
        <w:t xml:space="preserve"> de dato</w:t>
      </w:r>
      <w:r w:rsidRPr="000973DB">
        <w:rPr>
          <w:rFonts w:cs="Arial"/>
          <w:lang w:val="es-ES"/>
        </w:rPr>
        <w:t xml:space="preserve">s </w:t>
      </w:r>
      <w:r w:rsidR="002D46E7" w:rsidRPr="000973DB">
        <w:rPr>
          <w:rFonts w:cs="Arial"/>
          <w:lang w:val="es-ES"/>
        </w:rPr>
        <w:t>personales</w:t>
      </w:r>
      <w:r w:rsidR="002D46E7">
        <w:rPr>
          <w:rFonts w:cs="Arial"/>
          <w:lang w:val="es-ES"/>
        </w:rPr>
        <w:t xml:space="preserve"> de las persona</w:t>
      </w:r>
      <w:r w:rsidRPr="000973DB">
        <w:rPr>
          <w:rFonts w:cs="Arial"/>
          <w:lang w:val="es-ES"/>
        </w:rPr>
        <w:t xml:space="preserve">s </w:t>
      </w:r>
      <w:r w:rsidR="002D46E7" w:rsidRPr="000973DB">
        <w:rPr>
          <w:rFonts w:cs="Arial"/>
          <w:lang w:val="es-ES"/>
        </w:rPr>
        <w:t>autorizadas</w:t>
      </w:r>
      <w:r w:rsidR="002D46E7">
        <w:rPr>
          <w:rFonts w:cs="Arial"/>
          <w:lang w:val="es-ES"/>
        </w:rPr>
        <w:t xml:space="preserve"> pa</w:t>
      </w:r>
      <w:r w:rsidRPr="000973DB">
        <w:rPr>
          <w:rFonts w:cs="Arial"/>
          <w:lang w:val="es-ES"/>
        </w:rPr>
        <w:t>r</w:t>
      </w:r>
      <w:r w:rsidR="002D46E7">
        <w:rPr>
          <w:rFonts w:cs="Arial"/>
          <w:lang w:val="es-ES"/>
        </w:rPr>
        <w:t>a</w:t>
      </w:r>
      <w:r w:rsidRPr="000973DB">
        <w:rPr>
          <w:rFonts w:cs="Arial"/>
          <w:lang w:val="es-ES"/>
        </w:rPr>
        <w:t xml:space="preserve"> tra</w:t>
      </w:r>
      <w:r w:rsidR="002D46E7">
        <w:rPr>
          <w:rFonts w:cs="Arial"/>
          <w:lang w:val="es-ES"/>
        </w:rPr>
        <w:t>tar dato</w:t>
      </w:r>
      <w:r w:rsidRPr="000973DB">
        <w:rPr>
          <w:rFonts w:cs="Arial"/>
          <w:lang w:val="es-ES"/>
        </w:rPr>
        <w:t xml:space="preserve">s </w:t>
      </w:r>
      <w:r w:rsidR="002D46E7" w:rsidRPr="000973DB">
        <w:rPr>
          <w:rFonts w:cs="Arial"/>
          <w:lang w:val="es-ES"/>
        </w:rPr>
        <w:t>personales</w:t>
      </w:r>
      <w:r w:rsidRPr="000973DB">
        <w:rPr>
          <w:rFonts w:cs="Arial"/>
          <w:lang w:val="es-ES"/>
        </w:rPr>
        <w:t>.</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2D46E7" w:rsidP="00317239">
      <w:pPr>
        <w:pStyle w:val="Pargrafdellista"/>
        <w:numPr>
          <w:ilvl w:val="0"/>
          <w:numId w:val="8"/>
        </w:numPr>
        <w:spacing w:after="0"/>
        <w:ind w:left="425" w:hanging="425"/>
        <w:contextualSpacing w:val="0"/>
        <w:jc w:val="both"/>
        <w:rPr>
          <w:rFonts w:cs="Arial"/>
          <w:lang w:val="es-ES"/>
        </w:rPr>
      </w:pPr>
      <w:r>
        <w:rPr>
          <w:rFonts w:cs="Arial"/>
          <w:lang w:val="es-ES"/>
        </w:rPr>
        <w:t>As</w:t>
      </w:r>
      <w:r w:rsidR="00317239" w:rsidRPr="000973DB">
        <w:rPr>
          <w:rFonts w:cs="Arial"/>
          <w:lang w:val="es-ES"/>
        </w:rPr>
        <w:t xml:space="preserve">istir al responsable de </w:t>
      </w:r>
      <w:r w:rsidRPr="000973DB">
        <w:rPr>
          <w:rFonts w:cs="Arial"/>
          <w:lang w:val="es-ES"/>
        </w:rPr>
        <w:t>tratamiento</w:t>
      </w:r>
      <w:r>
        <w:rPr>
          <w:rFonts w:cs="Arial"/>
          <w:lang w:val="es-ES"/>
        </w:rPr>
        <w:t xml:space="preserve"> en la respuesta al </w:t>
      </w:r>
      <w:r w:rsidRPr="000973DB">
        <w:rPr>
          <w:rFonts w:cs="Arial"/>
          <w:lang w:val="es-ES"/>
        </w:rPr>
        <w:t>ejercicio</w:t>
      </w:r>
      <w:r w:rsidR="00317239" w:rsidRPr="000973DB">
        <w:rPr>
          <w:rFonts w:cs="Arial"/>
          <w:lang w:val="es-ES"/>
        </w:rPr>
        <w:t xml:space="preserve"> de</w:t>
      </w:r>
      <w:r>
        <w:rPr>
          <w:rFonts w:cs="Arial"/>
          <w:lang w:val="es-ES"/>
        </w:rPr>
        <w:t xml:space="preserve"> </w:t>
      </w:r>
      <w:r w:rsidR="00317239" w:rsidRPr="000973DB">
        <w:rPr>
          <w:rFonts w:cs="Arial"/>
          <w:lang w:val="es-ES"/>
        </w:rPr>
        <w:t>l</w:t>
      </w:r>
      <w:r>
        <w:rPr>
          <w:rFonts w:cs="Arial"/>
          <w:lang w:val="es-ES"/>
        </w:rPr>
        <w:t>os derechos siguiente</w:t>
      </w:r>
      <w:r w:rsidR="00317239" w:rsidRPr="000973DB">
        <w:rPr>
          <w:rFonts w:cs="Arial"/>
          <w:lang w:val="es-ES"/>
        </w:rPr>
        <w:t>s:</w:t>
      </w:r>
    </w:p>
    <w:p w:rsidR="00317239" w:rsidRPr="000973DB" w:rsidRDefault="00317239" w:rsidP="00317239">
      <w:pPr>
        <w:pStyle w:val="Pargrafdellista"/>
        <w:spacing w:after="0"/>
        <w:ind w:left="425"/>
        <w:contextualSpacing w:val="0"/>
        <w:jc w:val="both"/>
        <w:rPr>
          <w:rFonts w:cs="Arial"/>
          <w:lang w:val="es-ES"/>
        </w:rPr>
      </w:pPr>
    </w:p>
    <w:p w:rsidR="00317239" w:rsidRPr="000973DB" w:rsidRDefault="002D46E7" w:rsidP="00317239">
      <w:pPr>
        <w:pStyle w:val="Pargrafdellista"/>
        <w:numPr>
          <w:ilvl w:val="0"/>
          <w:numId w:val="9"/>
        </w:numPr>
        <w:spacing w:after="0"/>
        <w:ind w:left="851" w:hanging="425"/>
        <w:contextualSpacing w:val="0"/>
        <w:jc w:val="both"/>
        <w:rPr>
          <w:rFonts w:cs="Arial"/>
          <w:lang w:val="es-ES"/>
        </w:rPr>
      </w:pPr>
      <w:r w:rsidRPr="000973DB">
        <w:rPr>
          <w:rFonts w:cs="Arial"/>
          <w:lang w:val="es-ES"/>
        </w:rPr>
        <w:t>Acceso</w:t>
      </w:r>
      <w:r w:rsidR="00317239" w:rsidRPr="000973DB">
        <w:rPr>
          <w:rFonts w:cs="Arial"/>
          <w:lang w:val="es-ES"/>
        </w:rPr>
        <w:t xml:space="preserve">, </w:t>
      </w:r>
      <w:r w:rsidRPr="000973DB">
        <w:rPr>
          <w:rFonts w:cs="Arial"/>
          <w:lang w:val="es-ES"/>
        </w:rPr>
        <w:t>rectificación</w:t>
      </w:r>
      <w:r w:rsidR="00317239" w:rsidRPr="000973DB">
        <w:rPr>
          <w:rFonts w:cs="Arial"/>
          <w:lang w:val="es-ES"/>
        </w:rPr>
        <w:t xml:space="preserve">, </w:t>
      </w:r>
      <w:r w:rsidRPr="000973DB">
        <w:rPr>
          <w:rFonts w:cs="Arial"/>
          <w:lang w:val="es-ES"/>
        </w:rPr>
        <w:t>supresión</w:t>
      </w:r>
      <w:r w:rsidR="00317239" w:rsidRPr="000973DB">
        <w:rPr>
          <w:rFonts w:cs="Arial"/>
          <w:lang w:val="es-ES"/>
        </w:rPr>
        <w:t xml:space="preserve"> </w:t>
      </w:r>
      <w:r>
        <w:rPr>
          <w:rFonts w:cs="Arial"/>
          <w:lang w:val="es-ES"/>
        </w:rPr>
        <w:t>y</w:t>
      </w:r>
      <w:r w:rsidR="00317239" w:rsidRPr="000973DB">
        <w:rPr>
          <w:rFonts w:cs="Arial"/>
          <w:lang w:val="es-ES"/>
        </w:rPr>
        <w:t xml:space="preserve"> </w:t>
      </w:r>
      <w:r w:rsidRPr="000973DB">
        <w:rPr>
          <w:rFonts w:cs="Arial"/>
          <w:lang w:val="es-ES"/>
        </w:rPr>
        <w:t>oposición</w:t>
      </w:r>
      <w:r w:rsidR="00317239" w:rsidRPr="000973DB">
        <w:rPr>
          <w:rFonts w:cs="Arial"/>
          <w:lang w:val="es-ES"/>
        </w:rPr>
        <w:t>.</w:t>
      </w:r>
    </w:p>
    <w:p w:rsidR="00317239" w:rsidRPr="000973DB" w:rsidRDefault="00317239" w:rsidP="00317239">
      <w:pPr>
        <w:pStyle w:val="Pargrafdellista"/>
        <w:spacing w:after="0"/>
        <w:ind w:left="851"/>
        <w:contextualSpacing w:val="0"/>
        <w:jc w:val="both"/>
        <w:rPr>
          <w:rFonts w:cs="Arial"/>
          <w:lang w:val="es-ES"/>
        </w:rPr>
      </w:pPr>
    </w:p>
    <w:p w:rsidR="00317239" w:rsidRPr="000973DB" w:rsidRDefault="002D46E7" w:rsidP="00317239">
      <w:pPr>
        <w:pStyle w:val="Pargrafdellista"/>
        <w:numPr>
          <w:ilvl w:val="0"/>
          <w:numId w:val="9"/>
        </w:numPr>
        <w:spacing w:after="0"/>
        <w:ind w:left="851" w:hanging="425"/>
        <w:contextualSpacing w:val="0"/>
        <w:jc w:val="both"/>
        <w:rPr>
          <w:rFonts w:cs="Arial"/>
          <w:lang w:val="es-ES"/>
        </w:rPr>
      </w:pPr>
      <w:r w:rsidRPr="000973DB">
        <w:rPr>
          <w:rFonts w:cs="Arial"/>
          <w:lang w:val="es-ES"/>
        </w:rPr>
        <w:t>Limitación</w:t>
      </w:r>
      <w:r w:rsidR="00317239" w:rsidRPr="000973DB">
        <w:rPr>
          <w:rFonts w:cs="Arial"/>
          <w:lang w:val="es-ES"/>
        </w:rPr>
        <w:t xml:space="preserve"> del </w:t>
      </w:r>
      <w:r w:rsidRPr="000973DB">
        <w:rPr>
          <w:rFonts w:cs="Arial"/>
          <w:lang w:val="es-ES"/>
        </w:rPr>
        <w:t>tratamiento</w:t>
      </w:r>
      <w:r w:rsidR="00317239" w:rsidRPr="000973DB">
        <w:rPr>
          <w:rFonts w:cs="Arial"/>
          <w:lang w:val="es-ES"/>
        </w:rPr>
        <w:t>.</w:t>
      </w:r>
    </w:p>
    <w:p w:rsidR="00317239" w:rsidRPr="000973DB" w:rsidRDefault="00317239" w:rsidP="00317239">
      <w:pPr>
        <w:pStyle w:val="Pargrafdellista"/>
        <w:spacing w:after="0"/>
        <w:ind w:left="851"/>
        <w:contextualSpacing w:val="0"/>
        <w:jc w:val="both"/>
        <w:rPr>
          <w:rFonts w:cs="Arial"/>
          <w:lang w:val="es-ES"/>
        </w:rPr>
      </w:pPr>
    </w:p>
    <w:p w:rsidR="00317239" w:rsidRPr="000973DB" w:rsidRDefault="002D46E7" w:rsidP="00317239">
      <w:pPr>
        <w:pStyle w:val="Pargrafdellista"/>
        <w:numPr>
          <w:ilvl w:val="0"/>
          <w:numId w:val="9"/>
        </w:numPr>
        <w:spacing w:after="0"/>
        <w:ind w:left="851" w:hanging="425"/>
        <w:contextualSpacing w:val="0"/>
        <w:jc w:val="both"/>
        <w:rPr>
          <w:rFonts w:cs="Arial"/>
          <w:lang w:val="es-ES"/>
        </w:rPr>
      </w:pPr>
      <w:r w:rsidRPr="000973DB">
        <w:rPr>
          <w:rFonts w:cs="Arial"/>
          <w:lang w:val="es-ES"/>
        </w:rPr>
        <w:t>Portabilidad</w:t>
      </w:r>
      <w:r>
        <w:rPr>
          <w:rFonts w:cs="Arial"/>
          <w:lang w:val="es-ES"/>
        </w:rPr>
        <w:t xml:space="preserve"> de dato</w:t>
      </w:r>
      <w:r w:rsidR="00317239" w:rsidRPr="000973DB">
        <w:rPr>
          <w:rFonts w:cs="Arial"/>
          <w:lang w:val="es-ES"/>
        </w:rPr>
        <w:t xml:space="preserve">s. </w:t>
      </w:r>
    </w:p>
    <w:p w:rsidR="00317239" w:rsidRPr="000973DB" w:rsidRDefault="00317239" w:rsidP="00317239">
      <w:pPr>
        <w:spacing w:after="0"/>
        <w:jc w:val="both"/>
        <w:rPr>
          <w:rFonts w:cs="Arial"/>
          <w:lang w:val="es-ES"/>
        </w:rPr>
      </w:pPr>
    </w:p>
    <w:p w:rsidR="00317239" w:rsidRPr="000973DB" w:rsidRDefault="002D46E7" w:rsidP="00317239">
      <w:pPr>
        <w:pStyle w:val="Pargrafdellista"/>
        <w:numPr>
          <w:ilvl w:val="0"/>
          <w:numId w:val="9"/>
        </w:numPr>
        <w:spacing w:after="0"/>
        <w:ind w:left="851" w:hanging="425"/>
        <w:contextualSpacing w:val="0"/>
        <w:jc w:val="both"/>
        <w:rPr>
          <w:rFonts w:cs="Arial"/>
          <w:lang w:val="es-ES"/>
        </w:rPr>
      </w:pPr>
      <w:r>
        <w:rPr>
          <w:rFonts w:cs="Arial"/>
          <w:lang w:val="es-ES"/>
        </w:rPr>
        <w:t>A no ser objeto</w:t>
      </w:r>
      <w:r w:rsidR="00317239" w:rsidRPr="000973DB">
        <w:rPr>
          <w:rFonts w:cs="Arial"/>
          <w:lang w:val="es-ES"/>
        </w:rPr>
        <w:t xml:space="preserve"> de </w:t>
      </w:r>
      <w:r w:rsidRPr="000973DB">
        <w:rPr>
          <w:rFonts w:cs="Arial"/>
          <w:lang w:val="es-ES"/>
        </w:rPr>
        <w:t>decisiones</w:t>
      </w:r>
      <w:r w:rsidR="00317239" w:rsidRPr="000973DB">
        <w:rPr>
          <w:rFonts w:cs="Arial"/>
          <w:lang w:val="es-ES"/>
        </w:rPr>
        <w:t xml:space="preserve"> </w:t>
      </w:r>
      <w:r w:rsidRPr="000973DB">
        <w:rPr>
          <w:rFonts w:cs="Arial"/>
          <w:lang w:val="es-ES"/>
        </w:rPr>
        <w:t>individualizadas</w:t>
      </w:r>
      <w:r w:rsidR="00317239" w:rsidRPr="000973DB">
        <w:rPr>
          <w:rFonts w:cs="Arial"/>
          <w:lang w:val="es-ES"/>
        </w:rPr>
        <w:t xml:space="preserve"> </w:t>
      </w:r>
      <w:r w:rsidRPr="000973DB">
        <w:rPr>
          <w:rFonts w:cs="Arial"/>
          <w:lang w:val="es-ES"/>
        </w:rPr>
        <w:t>automatizadas</w:t>
      </w:r>
      <w:r>
        <w:rPr>
          <w:rFonts w:cs="Arial"/>
          <w:lang w:val="es-ES"/>
        </w:rPr>
        <w:t xml:space="preserve"> (incluida la </w:t>
      </w:r>
      <w:r w:rsidRPr="000973DB">
        <w:rPr>
          <w:rFonts w:cs="Arial"/>
          <w:lang w:val="es-ES"/>
        </w:rPr>
        <w:t>elaboración</w:t>
      </w:r>
      <w:r w:rsidR="00317239" w:rsidRPr="000973DB">
        <w:rPr>
          <w:rFonts w:cs="Arial"/>
          <w:lang w:val="es-ES"/>
        </w:rPr>
        <w:t xml:space="preserve"> de </w:t>
      </w:r>
      <w:r w:rsidRPr="000973DB">
        <w:rPr>
          <w:rFonts w:cs="Arial"/>
          <w:lang w:val="es-ES"/>
        </w:rPr>
        <w:t>perfiles</w:t>
      </w:r>
      <w:r w:rsidR="00317239" w:rsidRPr="000973DB">
        <w:rPr>
          <w:rFonts w:cs="Arial"/>
          <w:lang w:val="es-ES"/>
        </w:rPr>
        <w:t xml:space="preserve">). </w:t>
      </w:r>
    </w:p>
    <w:p w:rsidR="00317239" w:rsidRPr="000973DB" w:rsidRDefault="00317239" w:rsidP="00317239">
      <w:pPr>
        <w:pStyle w:val="Pargrafdellista"/>
        <w:spacing w:after="0"/>
        <w:ind w:left="851"/>
        <w:contextualSpacing w:val="0"/>
        <w:jc w:val="both"/>
        <w:rPr>
          <w:rFonts w:cs="Arial"/>
          <w:lang w:val="es-ES"/>
        </w:rPr>
      </w:pPr>
    </w:p>
    <w:p w:rsidR="00317239" w:rsidRDefault="002D46E7" w:rsidP="00317239">
      <w:pPr>
        <w:spacing w:after="0"/>
        <w:ind w:left="426"/>
        <w:jc w:val="both"/>
        <w:rPr>
          <w:rFonts w:cs="Arial"/>
          <w:lang w:val="es-ES"/>
        </w:rPr>
      </w:pPr>
      <w:r w:rsidRPr="002D46E7">
        <w:rPr>
          <w:rFonts w:cs="Arial"/>
          <w:lang w:val="es-ES"/>
        </w:rPr>
        <w:t>Cuando las personas afectadas ejerzan los derechos de acceso, rectificación, supresión y oposición, limitación del tratamiento y a no ser objeto de decisiones individualizadas automatizadas ante el encargado del tratamiento, este deberá comunicarlo por correo electrónico a la dirección indicada en la cláusula octava de este contrato de encargo. La comunicación deberá realizarse de forma inmediata y, en ningún caso, más allá del día siguiente al de la recepción de la solicitud, teniendo en cuenta que, si se ha recibido en un día no laborable, se entenderá recibida el primer día laborable siguiente, junto, en su caso, con otras informaciones que puedan ser relevantes para resolver la solicitud.</w:t>
      </w:r>
    </w:p>
    <w:p w:rsidR="002D46E7" w:rsidRPr="000973DB" w:rsidRDefault="002D46E7" w:rsidP="00317239">
      <w:pPr>
        <w:spacing w:after="0"/>
        <w:ind w:left="426"/>
        <w:jc w:val="both"/>
        <w:rPr>
          <w:rFonts w:cs="Arial"/>
          <w:lang w:val="es-ES"/>
        </w:rPr>
      </w:pPr>
    </w:p>
    <w:p w:rsidR="00317239" w:rsidRDefault="002D46E7" w:rsidP="00317239">
      <w:pPr>
        <w:spacing w:after="0"/>
        <w:ind w:left="426"/>
        <w:jc w:val="both"/>
        <w:rPr>
          <w:rFonts w:cs="Arial"/>
          <w:lang w:val="es-ES"/>
        </w:rPr>
      </w:pPr>
      <w:r w:rsidRPr="002D46E7">
        <w:rPr>
          <w:rFonts w:cs="Arial"/>
          <w:lang w:val="es-ES"/>
        </w:rPr>
        <w:t>El encargado no debe dar respuesta por sí mismo a dichas solicitudes salvo que haya sido autorizado por el responsable.</w:t>
      </w:r>
    </w:p>
    <w:p w:rsidR="002D46E7" w:rsidRPr="000973DB" w:rsidRDefault="002D46E7" w:rsidP="00317239">
      <w:pPr>
        <w:spacing w:after="0"/>
        <w:ind w:left="426"/>
        <w:jc w:val="both"/>
        <w:rPr>
          <w:rFonts w:cs="Arial"/>
          <w:lang w:val="es-ES"/>
        </w:rPr>
      </w:pPr>
    </w:p>
    <w:p w:rsidR="00317239" w:rsidRPr="000973DB" w:rsidRDefault="00317239" w:rsidP="00317239">
      <w:pPr>
        <w:pStyle w:val="Pargrafdellista"/>
        <w:numPr>
          <w:ilvl w:val="0"/>
          <w:numId w:val="8"/>
        </w:numPr>
        <w:spacing w:after="0"/>
        <w:ind w:left="426" w:hanging="426"/>
        <w:contextualSpacing w:val="0"/>
        <w:jc w:val="both"/>
        <w:rPr>
          <w:rFonts w:cs="Arial"/>
          <w:lang w:val="es-ES"/>
        </w:rPr>
      </w:pPr>
      <w:r w:rsidRPr="000973DB">
        <w:rPr>
          <w:rFonts w:cs="Arial"/>
          <w:lang w:val="es-ES"/>
        </w:rPr>
        <w:t>D</w:t>
      </w:r>
      <w:r w:rsidR="002D46E7">
        <w:rPr>
          <w:rFonts w:cs="Arial"/>
          <w:lang w:val="es-ES"/>
        </w:rPr>
        <w:t xml:space="preserve">erecho de </w:t>
      </w:r>
      <w:r w:rsidR="002D46E7" w:rsidRPr="000973DB">
        <w:rPr>
          <w:rFonts w:cs="Arial"/>
          <w:lang w:val="es-ES"/>
        </w:rPr>
        <w:t>información</w:t>
      </w:r>
      <w:r w:rsidRPr="000973DB">
        <w:rPr>
          <w:rFonts w:cs="Arial"/>
          <w:lang w:val="es-ES"/>
        </w:rPr>
        <w:t>.</w:t>
      </w:r>
    </w:p>
    <w:p w:rsidR="00317239" w:rsidRPr="000973DB" w:rsidRDefault="00317239" w:rsidP="00317239">
      <w:pPr>
        <w:pStyle w:val="Pargrafdellista"/>
        <w:spacing w:after="0"/>
        <w:ind w:left="426"/>
        <w:contextualSpacing w:val="0"/>
        <w:jc w:val="both"/>
        <w:rPr>
          <w:rFonts w:cs="Arial"/>
          <w:lang w:val="es-ES"/>
        </w:rPr>
      </w:pPr>
    </w:p>
    <w:p w:rsidR="00317239" w:rsidRPr="000973DB" w:rsidRDefault="00317239" w:rsidP="00317239">
      <w:pPr>
        <w:spacing w:after="0"/>
        <w:ind w:firstLine="426"/>
        <w:jc w:val="both"/>
        <w:rPr>
          <w:rFonts w:cs="Arial"/>
          <w:i/>
          <w:color w:val="4F81BD" w:themeColor="accent1"/>
          <w:lang w:val="es-ES"/>
        </w:rPr>
      </w:pPr>
      <w:r w:rsidRPr="000973DB">
        <w:rPr>
          <w:rFonts w:cs="Arial"/>
          <w:i/>
          <w:color w:val="4F81BD" w:themeColor="accent1"/>
          <w:lang w:val="es-ES"/>
        </w:rPr>
        <w:t>[</w:t>
      </w:r>
      <w:r w:rsidR="002D46E7">
        <w:rPr>
          <w:rFonts w:cs="Arial"/>
          <w:i/>
          <w:color w:val="4F81BD" w:themeColor="accent1"/>
          <w:lang w:val="es-ES"/>
        </w:rPr>
        <w:t>Escoger</w:t>
      </w:r>
      <w:r w:rsidRPr="000973DB">
        <w:rPr>
          <w:rFonts w:cs="Arial"/>
          <w:i/>
          <w:color w:val="4F81BD" w:themeColor="accent1"/>
          <w:lang w:val="es-ES"/>
        </w:rPr>
        <w:t xml:space="preserve"> una de</w:t>
      </w:r>
      <w:r w:rsidR="002D46E7">
        <w:rPr>
          <w:rFonts w:cs="Arial"/>
          <w:i/>
          <w:color w:val="4F81BD" w:themeColor="accent1"/>
          <w:lang w:val="es-ES"/>
        </w:rPr>
        <w:t xml:space="preserve"> la</w:t>
      </w:r>
      <w:r w:rsidRPr="000973DB">
        <w:rPr>
          <w:rFonts w:cs="Arial"/>
          <w:i/>
          <w:color w:val="4F81BD" w:themeColor="accent1"/>
          <w:lang w:val="es-ES"/>
        </w:rPr>
        <w:t>s opcion</w:t>
      </w:r>
      <w:r w:rsidR="002D46E7">
        <w:rPr>
          <w:rFonts w:cs="Arial"/>
          <w:i/>
          <w:color w:val="4F81BD" w:themeColor="accent1"/>
          <w:lang w:val="es-ES"/>
        </w:rPr>
        <w:t>e</w:t>
      </w:r>
      <w:r w:rsidRPr="000973DB">
        <w:rPr>
          <w:rFonts w:cs="Arial"/>
          <w:i/>
          <w:color w:val="4F81BD" w:themeColor="accent1"/>
          <w:lang w:val="es-ES"/>
        </w:rPr>
        <w:t>s]</w:t>
      </w:r>
    </w:p>
    <w:p w:rsidR="00317239" w:rsidRPr="000973DB" w:rsidRDefault="00317239" w:rsidP="00317239">
      <w:pPr>
        <w:spacing w:after="0"/>
        <w:ind w:firstLine="426"/>
        <w:jc w:val="both"/>
        <w:rPr>
          <w:rFonts w:cs="Arial"/>
          <w:i/>
          <w:color w:val="4F81BD" w:themeColor="accent1"/>
          <w:lang w:val="es-ES"/>
        </w:rPr>
      </w:pPr>
    </w:p>
    <w:p w:rsidR="00317239" w:rsidRPr="000973DB" w:rsidRDefault="00317239" w:rsidP="00317239">
      <w:pPr>
        <w:spacing w:after="0"/>
        <w:ind w:firstLine="426"/>
        <w:jc w:val="both"/>
        <w:rPr>
          <w:rFonts w:cs="Arial"/>
          <w:i/>
          <w:lang w:val="es-ES"/>
        </w:rPr>
      </w:pPr>
      <w:r w:rsidRPr="000973DB">
        <w:rPr>
          <w:rFonts w:cs="Arial"/>
          <w:i/>
          <w:lang w:val="es-ES"/>
        </w:rPr>
        <w:t>OPCIÓ</w:t>
      </w:r>
      <w:r w:rsidR="002D46E7">
        <w:rPr>
          <w:rFonts w:cs="Arial"/>
          <w:i/>
          <w:lang w:val="es-ES"/>
        </w:rPr>
        <w:t>N</w:t>
      </w:r>
      <w:r w:rsidRPr="000973DB">
        <w:rPr>
          <w:rFonts w:cs="Arial"/>
          <w:i/>
          <w:lang w:val="es-ES"/>
        </w:rPr>
        <w:t xml:space="preserve"> A </w:t>
      </w:r>
    </w:p>
    <w:p w:rsidR="00317239" w:rsidRPr="000973DB" w:rsidRDefault="00317239" w:rsidP="00317239">
      <w:pPr>
        <w:spacing w:after="0"/>
        <w:ind w:firstLine="426"/>
        <w:jc w:val="both"/>
        <w:rPr>
          <w:rFonts w:cs="Arial"/>
          <w:i/>
          <w:lang w:val="es-ES"/>
        </w:rPr>
      </w:pPr>
    </w:p>
    <w:p w:rsidR="00317239" w:rsidRPr="000973DB" w:rsidRDefault="002D46E7" w:rsidP="00317239">
      <w:pPr>
        <w:pStyle w:val="Pargrafdellista"/>
        <w:spacing w:after="0"/>
        <w:ind w:left="426"/>
        <w:contextualSpacing w:val="0"/>
        <w:jc w:val="both"/>
        <w:rPr>
          <w:rFonts w:cs="Arial"/>
          <w:lang w:val="es-ES"/>
        </w:rPr>
      </w:pPr>
      <w:r w:rsidRPr="002D46E7">
        <w:rPr>
          <w:rFonts w:cs="Arial"/>
          <w:lang w:val="es-ES"/>
        </w:rPr>
        <w:lastRenderedPageBreak/>
        <w:t>El encargado del tratamiento debe facilitar, en el momento de recoger los datos, la información relativa a los tratamientos de datos que se llevarán a cabo. La redacción y el formato en que se facilitará la información deberán consensuarse con el responsable, antes de iniciar la recogida de los datos.</w:t>
      </w:r>
    </w:p>
    <w:p w:rsidR="00317239" w:rsidRPr="000973DB" w:rsidRDefault="00317239" w:rsidP="00317239">
      <w:pPr>
        <w:pStyle w:val="Pargrafdellista"/>
        <w:spacing w:after="0"/>
        <w:ind w:left="426"/>
        <w:contextualSpacing w:val="0"/>
        <w:jc w:val="both"/>
        <w:rPr>
          <w:rFonts w:cs="Arial"/>
          <w:lang w:val="es-ES"/>
        </w:rPr>
      </w:pPr>
    </w:p>
    <w:p w:rsidR="00317239" w:rsidRPr="000973DB" w:rsidRDefault="00317239" w:rsidP="00317239">
      <w:pPr>
        <w:spacing w:after="0"/>
        <w:ind w:firstLine="426"/>
        <w:jc w:val="both"/>
        <w:rPr>
          <w:rFonts w:cs="Arial"/>
          <w:i/>
          <w:lang w:val="es-ES"/>
        </w:rPr>
      </w:pPr>
      <w:r w:rsidRPr="000973DB">
        <w:rPr>
          <w:rFonts w:cs="Arial"/>
          <w:i/>
          <w:lang w:val="es-ES"/>
        </w:rPr>
        <w:t>OPCIÓ</w:t>
      </w:r>
      <w:r w:rsidR="002D46E7">
        <w:rPr>
          <w:rFonts w:cs="Arial"/>
          <w:i/>
          <w:lang w:val="es-ES"/>
        </w:rPr>
        <w:t>N</w:t>
      </w:r>
      <w:r w:rsidRPr="000973DB">
        <w:rPr>
          <w:rFonts w:cs="Arial"/>
          <w:i/>
          <w:lang w:val="es-ES"/>
        </w:rPr>
        <w:t xml:space="preserve"> B </w:t>
      </w:r>
    </w:p>
    <w:p w:rsidR="00317239" w:rsidRPr="000973DB" w:rsidRDefault="00317239" w:rsidP="00317239">
      <w:pPr>
        <w:spacing w:after="0"/>
        <w:ind w:firstLine="426"/>
        <w:jc w:val="both"/>
        <w:rPr>
          <w:rFonts w:cs="Arial"/>
          <w:i/>
          <w:lang w:val="es-ES"/>
        </w:rPr>
      </w:pPr>
    </w:p>
    <w:p w:rsidR="00317239" w:rsidRPr="002D46E7" w:rsidRDefault="002D46E7" w:rsidP="00317239">
      <w:pPr>
        <w:spacing w:after="0"/>
        <w:ind w:left="426"/>
        <w:jc w:val="both"/>
        <w:rPr>
          <w:lang w:val="es-ES"/>
        </w:rPr>
      </w:pPr>
      <w:r w:rsidRPr="002D46E7">
        <w:rPr>
          <w:lang w:val="es-ES"/>
        </w:rPr>
        <w:t>Corresponde al responsable facilitar el derecho de información en el momento de recoger los datos.</w:t>
      </w:r>
    </w:p>
    <w:p w:rsidR="002D46E7" w:rsidRPr="000973DB" w:rsidRDefault="002D46E7" w:rsidP="00317239">
      <w:pPr>
        <w:spacing w:after="0"/>
        <w:ind w:left="426"/>
        <w:jc w:val="both"/>
        <w:rPr>
          <w:rFonts w:cs="Arial"/>
          <w:lang w:val="es-ES"/>
        </w:rPr>
      </w:pPr>
    </w:p>
    <w:p w:rsidR="00317239" w:rsidRPr="000973DB" w:rsidRDefault="002D46E7" w:rsidP="002D46E7">
      <w:pPr>
        <w:pStyle w:val="Pargrafdellista"/>
        <w:numPr>
          <w:ilvl w:val="0"/>
          <w:numId w:val="8"/>
        </w:numPr>
        <w:spacing w:after="0"/>
        <w:contextualSpacing w:val="0"/>
        <w:jc w:val="both"/>
        <w:rPr>
          <w:rFonts w:cs="Arial"/>
          <w:lang w:val="es-ES"/>
        </w:rPr>
      </w:pPr>
      <w:r w:rsidRPr="002D46E7">
        <w:rPr>
          <w:rFonts w:cs="Arial"/>
          <w:lang w:val="es-ES"/>
        </w:rPr>
        <w:t>El encargado también debe asistir al responsable para garantizar el cumplimiento de las siguientes obligaciones, teniendo en cuenta la naturaleza del tratamiento y la información de que disponga:</w:t>
      </w:r>
    </w:p>
    <w:p w:rsidR="00317239" w:rsidRPr="000973DB" w:rsidRDefault="00317239" w:rsidP="00317239">
      <w:pPr>
        <w:pStyle w:val="Pargrafdellista"/>
        <w:spacing w:after="0"/>
        <w:ind w:left="357"/>
        <w:contextualSpacing w:val="0"/>
        <w:jc w:val="both"/>
        <w:rPr>
          <w:rFonts w:cs="Arial"/>
          <w:lang w:val="es-ES"/>
        </w:rPr>
      </w:pPr>
    </w:p>
    <w:p w:rsidR="00317239" w:rsidRPr="002D46E7" w:rsidRDefault="002D46E7" w:rsidP="002D46E7">
      <w:pPr>
        <w:pStyle w:val="Pargrafdellista"/>
        <w:numPr>
          <w:ilvl w:val="0"/>
          <w:numId w:val="12"/>
        </w:numPr>
        <w:spacing w:after="0"/>
        <w:jc w:val="both"/>
        <w:rPr>
          <w:rFonts w:cs="Arial"/>
          <w:lang w:val="es-ES"/>
        </w:rPr>
      </w:pPr>
      <w:r w:rsidRPr="002D46E7">
        <w:rPr>
          <w:rFonts w:cs="Arial"/>
          <w:lang w:val="es-ES"/>
        </w:rPr>
        <w:t>La obligación de realizar una evaluación de impacto de las operaciones de tratamiento en la protección de datos personales, cuando sea probable que un determinado tratamiento suponga un alto riesgo para los derechos y libertades de las personas físicas.</w:t>
      </w:r>
    </w:p>
    <w:p w:rsidR="00317239" w:rsidRPr="002D46E7" w:rsidRDefault="002D46E7" w:rsidP="002D46E7">
      <w:pPr>
        <w:pStyle w:val="Pargrafdellista"/>
        <w:numPr>
          <w:ilvl w:val="0"/>
          <w:numId w:val="12"/>
        </w:numPr>
        <w:spacing w:after="0"/>
        <w:jc w:val="both"/>
        <w:rPr>
          <w:rFonts w:cs="Arial"/>
          <w:lang w:val="es-ES"/>
        </w:rPr>
      </w:pPr>
      <w:r w:rsidRPr="00D14B73">
        <w:rPr>
          <w:lang w:val="es-ES"/>
        </w:rPr>
        <w:t>La obligación de consultar a la autoridad de control antes de comenzar el tratamiento, cuando la evaluación de impacto relativa a la protección de datos evidencie que el tratamiento comporta un alto riesgo si el responsable no adopta las medidas necesarias para mitigarlo</w:t>
      </w:r>
      <w:r>
        <w:t>.</w:t>
      </w:r>
    </w:p>
    <w:p w:rsidR="002D46E7" w:rsidRPr="002D46E7" w:rsidRDefault="002D46E7" w:rsidP="002D46E7">
      <w:pPr>
        <w:pStyle w:val="Pargrafdellista"/>
        <w:numPr>
          <w:ilvl w:val="0"/>
          <w:numId w:val="12"/>
        </w:numPr>
        <w:rPr>
          <w:rFonts w:cs="Arial"/>
          <w:lang w:val="es-ES"/>
        </w:rPr>
      </w:pPr>
      <w:r w:rsidRPr="002D46E7">
        <w:rPr>
          <w:rFonts w:cs="Arial"/>
          <w:lang w:val="es-ES"/>
        </w:rPr>
        <w:t>La obligación de garantizar que los datos personales sean exactos y estén actualizados.</w:t>
      </w:r>
    </w:p>
    <w:p w:rsidR="00317239" w:rsidRPr="000973DB" w:rsidRDefault="00317239" w:rsidP="00317239">
      <w:pPr>
        <w:pStyle w:val="Pargrafdellista"/>
        <w:spacing w:after="0"/>
        <w:ind w:left="851"/>
        <w:contextualSpacing w:val="0"/>
        <w:jc w:val="both"/>
        <w:rPr>
          <w:rFonts w:cs="Arial"/>
          <w:lang w:val="es-ES"/>
        </w:rPr>
      </w:pPr>
    </w:p>
    <w:p w:rsidR="00317239" w:rsidRDefault="002D46E7" w:rsidP="002D46E7">
      <w:pPr>
        <w:pStyle w:val="Pargrafdellista"/>
        <w:numPr>
          <w:ilvl w:val="0"/>
          <w:numId w:val="8"/>
        </w:numPr>
        <w:spacing w:after="0"/>
        <w:jc w:val="both"/>
        <w:rPr>
          <w:rFonts w:cs="Arial"/>
          <w:lang w:val="es-ES"/>
        </w:rPr>
      </w:pPr>
      <w:r w:rsidRPr="002D46E7">
        <w:rPr>
          <w:rFonts w:cs="Arial"/>
          <w:lang w:val="es-ES"/>
        </w:rPr>
        <w:t>Poner a disposición del responsable toda la información necesaria para demostrar que cumple con sus obligaciones, así como para realizar las auditorías o inspecciones que lleve a cabo el responsable o cualquier otro auditor autorizado por él.</w:t>
      </w:r>
    </w:p>
    <w:p w:rsidR="002D46E7" w:rsidRPr="00D14B73" w:rsidRDefault="002D46E7" w:rsidP="00D14B73">
      <w:pPr>
        <w:spacing w:after="0"/>
        <w:ind w:left="284"/>
        <w:jc w:val="both"/>
        <w:rPr>
          <w:rFonts w:cs="Arial"/>
          <w:lang w:val="es-ES"/>
        </w:rPr>
      </w:pPr>
    </w:p>
    <w:p w:rsidR="00317239" w:rsidRPr="000973DB" w:rsidRDefault="00D14B73" w:rsidP="00317239">
      <w:pPr>
        <w:pStyle w:val="Pargrafdellista"/>
        <w:numPr>
          <w:ilvl w:val="0"/>
          <w:numId w:val="8"/>
        </w:numPr>
        <w:spacing w:after="0"/>
        <w:ind w:left="360"/>
        <w:contextualSpacing w:val="0"/>
        <w:jc w:val="both"/>
        <w:rPr>
          <w:rFonts w:cs="Arial"/>
          <w:lang w:val="es-ES"/>
        </w:rPr>
      </w:pPr>
      <w:r w:rsidRPr="000973DB">
        <w:rPr>
          <w:rFonts w:cs="Arial"/>
          <w:lang w:val="es-ES"/>
        </w:rPr>
        <w:t>Notificación</w:t>
      </w:r>
      <w:r w:rsidR="00317239" w:rsidRPr="000973DB">
        <w:rPr>
          <w:rFonts w:cs="Arial"/>
          <w:lang w:val="es-ES"/>
        </w:rPr>
        <w:t xml:space="preserve"> de </w:t>
      </w:r>
      <w:r w:rsidRPr="000973DB">
        <w:rPr>
          <w:rFonts w:cs="Arial"/>
          <w:lang w:val="es-ES"/>
        </w:rPr>
        <w:t>violaciones</w:t>
      </w:r>
      <w:r w:rsidR="00317239" w:rsidRPr="000973DB">
        <w:rPr>
          <w:rFonts w:cs="Arial"/>
          <w:lang w:val="es-ES"/>
        </w:rPr>
        <w:t xml:space="preserve"> de la segur</w:t>
      </w:r>
      <w:r>
        <w:rPr>
          <w:rFonts w:cs="Arial"/>
          <w:lang w:val="es-ES"/>
        </w:rPr>
        <w:t>idad de los datos</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D14B73" w:rsidP="00317239">
      <w:pPr>
        <w:pStyle w:val="Pargrafdellista"/>
        <w:spacing w:after="0"/>
        <w:ind w:left="360"/>
        <w:contextualSpacing w:val="0"/>
        <w:jc w:val="both"/>
        <w:rPr>
          <w:rFonts w:cs="Arial"/>
          <w:lang w:val="es-ES"/>
        </w:rPr>
      </w:pPr>
      <w:r>
        <w:rPr>
          <w:rFonts w:cs="Arial"/>
          <w:lang w:val="es-ES"/>
        </w:rPr>
        <w:t>En el supuesto</w:t>
      </w:r>
      <w:r w:rsidR="00317239" w:rsidRPr="000973DB">
        <w:rPr>
          <w:rFonts w:cs="Arial"/>
          <w:lang w:val="es-ES"/>
        </w:rPr>
        <w:t xml:space="preserve"> de </w:t>
      </w:r>
      <w:r w:rsidRPr="000973DB">
        <w:rPr>
          <w:rFonts w:cs="Arial"/>
          <w:lang w:val="es-ES"/>
        </w:rPr>
        <w:t>violación</w:t>
      </w:r>
      <w:r>
        <w:rPr>
          <w:rFonts w:cs="Arial"/>
          <w:lang w:val="es-ES"/>
        </w:rPr>
        <w:t xml:space="preserve"> de la seguridad de los dato</w:t>
      </w:r>
      <w:r w:rsidR="00317239" w:rsidRPr="000973DB">
        <w:rPr>
          <w:rFonts w:cs="Arial"/>
          <w:lang w:val="es-ES"/>
        </w:rPr>
        <w:t xml:space="preserve">s </w:t>
      </w:r>
      <w:r w:rsidRPr="000973DB">
        <w:rPr>
          <w:rFonts w:cs="Arial"/>
          <w:lang w:val="es-ES"/>
        </w:rPr>
        <w:t>personales</w:t>
      </w:r>
      <w:r>
        <w:rPr>
          <w:rFonts w:cs="Arial"/>
          <w:lang w:val="es-ES"/>
        </w:rPr>
        <w:t>, el encargado ha de colaborar con el responsable y ayudarlo a d</w:t>
      </w:r>
      <w:r w:rsidR="00317239" w:rsidRPr="000973DB">
        <w:rPr>
          <w:rFonts w:cs="Arial"/>
          <w:lang w:val="es-ES"/>
        </w:rPr>
        <w:t xml:space="preserve">ar </w:t>
      </w:r>
      <w:r w:rsidRPr="000973DB">
        <w:rPr>
          <w:rFonts w:cs="Arial"/>
          <w:lang w:val="es-ES"/>
        </w:rPr>
        <w:t>cumplim</w:t>
      </w:r>
      <w:r>
        <w:rPr>
          <w:rFonts w:cs="Arial"/>
          <w:lang w:val="es-ES"/>
        </w:rPr>
        <w:t>i</w:t>
      </w:r>
      <w:r w:rsidRPr="000973DB">
        <w:rPr>
          <w:rFonts w:cs="Arial"/>
          <w:lang w:val="es-ES"/>
        </w:rPr>
        <w:t>ento</w:t>
      </w:r>
      <w:r w:rsidR="00317239" w:rsidRPr="000973DB">
        <w:rPr>
          <w:rFonts w:cs="Arial"/>
          <w:lang w:val="es-ES"/>
        </w:rPr>
        <w:t xml:space="preserve"> a l</w:t>
      </w:r>
      <w:r>
        <w:rPr>
          <w:rFonts w:cs="Arial"/>
          <w:lang w:val="es-ES"/>
        </w:rPr>
        <w:t>a</w:t>
      </w:r>
      <w:r w:rsidR="00317239" w:rsidRPr="000973DB">
        <w:rPr>
          <w:rFonts w:cs="Arial"/>
          <w:lang w:val="es-ES"/>
        </w:rPr>
        <w:t xml:space="preserve">s </w:t>
      </w:r>
      <w:r w:rsidRPr="000973DB">
        <w:rPr>
          <w:rFonts w:cs="Arial"/>
          <w:lang w:val="es-ES"/>
        </w:rPr>
        <w:t>obligaciones</w:t>
      </w:r>
      <w:r w:rsidR="00317239" w:rsidRPr="000973DB">
        <w:rPr>
          <w:rFonts w:cs="Arial"/>
          <w:lang w:val="es-ES"/>
        </w:rPr>
        <w:t xml:space="preserve"> </w:t>
      </w:r>
      <w:r>
        <w:rPr>
          <w:rFonts w:cs="Arial"/>
          <w:lang w:val="es-ES"/>
        </w:rPr>
        <w:t>que le atribuye el RGPD, de la manera siguiente</w:t>
      </w:r>
      <w:r w:rsidR="00317239" w:rsidRPr="000973DB">
        <w:rPr>
          <w:rFonts w:cs="Arial"/>
          <w:lang w:val="es-ES"/>
        </w:rPr>
        <w:t xml:space="preserve">: </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D14B73" w:rsidP="00317239">
      <w:pPr>
        <w:pStyle w:val="Pargrafdellista"/>
        <w:numPr>
          <w:ilvl w:val="0"/>
          <w:numId w:val="15"/>
        </w:numPr>
        <w:spacing w:after="0"/>
        <w:contextualSpacing w:val="0"/>
        <w:jc w:val="both"/>
        <w:rPr>
          <w:rFonts w:cs="Arial"/>
          <w:lang w:val="es-ES"/>
        </w:rPr>
      </w:pPr>
      <w:r>
        <w:rPr>
          <w:rFonts w:cs="Arial"/>
          <w:lang w:val="es-ES"/>
        </w:rPr>
        <w:t>C</w:t>
      </w:r>
      <w:r w:rsidR="00317239" w:rsidRPr="000973DB">
        <w:rPr>
          <w:rFonts w:cs="Arial"/>
          <w:lang w:val="es-ES"/>
        </w:rPr>
        <w:t>uan</w:t>
      </w:r>
      <w:r>
        <w:rPr>
          <w:rFonts w:cs="Arial"/>
          <w:lang w:val="es-ES"/>
        </w:rPr>
        <w:t>do</w:t>
      </w:r>
      <w:r w:rsidR="00317239" w:rsidRPr="000973DB">
        <w:rPr>
          <w:rFonts w:cs="Arial"/>
          <w:lang w:val="es-ES"/>
        </w:rPr>
        <w:t xml:space="preserve"> s</w:t>
      </w:r>
      <w:r>
        <w:rPr>
          <w:rFonts w:cs="Arial"/>
          <w:lang w:val="es-ES"/>
        </w:rPr>
        <w:t>e trate</w:t>
      </w:r>
      <w:r w:rsidR="00317239" w:rsidRPr="000973DB">
        <w:rPr>
          <w:rFonts w:cs="Arial"/>
          <w:lang w:val="es-ES"/>
        </w:rPr>
        <w:t xml:space="preserve"> d</w:t>
      </w:r>
      <w:r>
        <w:rPr>
          <w:rFonts w:cs="Arial"/>
          <w:lang w:val="es-ES"/>
        </w:rPr>
        <w:t xml:space="preserve">e </w:t>
      </w:r>
      <w:r w:rsidR="00317239" w:rsidRPr="000973DB">
        <w:rPr>
          <w:rFonts w:cs="Arial"/>
          <w:lang w:val="es-ES"/>
        </w:rPr>
        <w:t xml:space="preserve">una </w:t>
      </w:r>
      <w:r w:rsidRPr="000973DB">
        <w:rPr>
          <w:rFonts w:cs="Arial"/>
          <w:lang w:val="es-ES"/>
        </w:rPr>
        <w:t>violación</w:t>
      </w:r>
      <w:r>
        <w:rPr>
          <w:rFonts w:cs="Arial"/>
          <w:lang w:val="es-ES"/>
        </w:rPr>
        <w:t xml:space="preserve"> de la seguridad de datos</w:t>
      </w:r>
      <w:r w:rsidR="00317239" w:rsidRPr="000973DB">
        <w:rPr>
          <w:rFonts w:cs="Arial"/>
          <w:lang w:val="es-ES"/>
        </w:rPr>
        <w:t xml:space="preserve"> </w:t>
      </w:r>
      <w:r w:rsidRPr="000973DB">
        <w:rPr>
          <w:rFonts w:cs="Arial"/>
          <w:lang w:val="es-ES"/>
        </w:rPr>
        <w:t>personales</w:t>
      </w:r>
      <w:r>
        <w:rPr>
          <w:rFonts w:cs="Arial"/>
          <w:lang w:val="es-ES"/>
        </w:rPr>
        <w:t xml:space="preserve"> tratados por e</w:t>
      </w:r>
      <w:r w:rsidR="00317239" w:rsidRPr="000973DB">
        <w:rPr>
          <w:rFonts w:cs="Arial"/>
          <w:lang w:val="es-ES"/>
        </w:rPr>
        <w:t xml:space="preserve">l </w:t>
      </w:r>
      <w:r>
        <w:rPr>
          <w:rFonts w:cs="Arial"/>
          <w:lang w:val="es-ES"/>
        </w:rPr>
        <w:t>r</w:t>
      </w:r>
      <w:r w:rsidR="00317239" w:rsidRPr="000973DB">
        <w:rPr>
          <w:rFonts w:cs="Arial"/>
          <w:lang w:val="es-ES"/>
        </w:rPr>
        <w:t xml:space="preserve">esponsable, </w:t>
      </w:r>
      <w:r>
        <w:rPr>
          <w:rFonts w:cs="Arial"/>
          <w:lang w:val="es-ES"/>
        </w:rPr>
        <w:t>el encargado ha de a</w:t>
      </w:r>
      <w:r w:rsidR="00317239" w:rsidRPr="000973DB">
        <w:rPr>
          <w:rFonts w:cs="Arial"/>
          <w:lang w:val="es-ES"/>
        </w:rPr>
        <w:t>sistir al responsable en l</w:t>
      </w:r>
      <w:r>
        <w:rPr>
          <w:rFonts w:cs="Arial"/>
          <w:lang w:val="es-ES"/>
        </w:rPr>
        <w:t>as siguientes</w:t>
      </w:r>
      <w:r w:rsidR="00317239" w:rsidRPr="000973DB">
        <w:rPr>
          <w:rFonts w:cs="Arial"/>
          <w:lang w:val="es-ES"/>
        </w:rPr>
        <w:t xml:space="preserve"> accion</w:t>
      </w:r>
      <w:r>
        <w:rPr>
          <w:rFonts w:cs="Arial"/>
          <w:lang w:val="es-ES"/>
        </w:rPr>
        <w:t>e</w:t>
      </w:r>
      <w:r w:rsidR="00317239" w:rsidRPr="000973DB">
        <w:rPr>
          <w:rFonts w:cs="Arial"/>
          <w:lang w:val="es-ES"/>
        </w:rPr>
        <w:t>s:</w:t>
      </w:r>
    </w:p>
    <w:p w:rsidR="00317239" w:rsidRPr="000973DB" w:rsidRDefault="00317239" w:rsidP="00317239">
      <w:pPr>
        <w:pStyle w:val="Pargrafdellista"/>
        <w:spacing w:after="0"/>
        <w:contextualSpacing w:val="0"/>
        <w:jc w:val="both"/>
        <w:rPr>
          <w:rFonts w:cs="Arial"/>
          <w:lang w:val="es-ES"/>
        </w:rPr>
      </w:pPr>
    </w:p>
    <w:p w:rsidR="00317239" w:rsidRPr="000973DB" w:rsidRDefault="00317239" w:rsidP="00317239">
      <w:pPr>
        <w:pStyle w:val="Pargrafdellista"/>
        <w:numPr>
          <w:ilvl w:val="0"/>
          <w:numId w:val="16"/>
        </w:numPr>
        <w:spacing w:after="0"/>
        <w:ind w:left="1134" w:hanging="425"/>
        <w:contextualSpacing w:val="0"/>
        <w:jc w:val="both"/>
        <w:rPr>
          <w:rFonts w:cs="Arial"/>
          <w:lang w:val="es-ES"/>
        </w:rPr>
      </w:pPr>
      <w:r w:rsidRPr="000973DB">
        <w:rPr>
          <w:rFonts w:cs="Arial"/>
          <w:lang w:val="es-ES"/>
        </w:rPr>
        <w:t xml:space="preserve">Notificar la </w:t>
      </w:r>
      <w:r w:rsidR="00D14B73" w:rsidRPr="000973DB">
        <w:rPr>
          <w:rFonts w:cs="Arial"/>
          <w:lang w:val="es-ES"/>
        </w:rPr>
        <w:t>violación</w:t>
      </w:r>
      <w:r w:rsidRPr="000973DB">
        <w:rPr>
          <w:rFonts w:cs="Arial"/>
          <w:lang w:val="es-ES"/>
        </w:rPr>
        <w:t xml:space="preserve"> de segur</w:t>
      </w:r>
      <w:r w:rsidR="00D14B73">
        <w:rPr>
          <w:rFonts w:cs="Arial"/>
          <w:lang w:val="es-ES"/>
        </w:rPr>
        <w:t>idad de los datos</w:t>
      </w:r>
      <w:r w:rsidRPr="000973DB">
        <w:rPr>
          <w:rFonts w:cs="Arial"/>
          <w:lang w:val="es-ES"/>
        </w:rPr>
        <w:t xml:space="preserve"> </w:t>
      </w:r>
      <w:r w:rsidR="00D14B73" w:rsidRPr="000973DB">
        <w:rPr>
          <w:rFonts w:cs="Arial"/>
          <w:lang w:val="es-ES"/>
        </w:rPr>
        <w:t>personales</w:t>
      </w:r>
      <w:r w:rsidR="00D14B73">
        <w:rPr>
          <w:rFonts w:cs="Arial"/>
          <w:lang w:val="es-ES"/>
        </w:rPr>
        <w:t xml:space="preserve"> a la autoridad de control sin</w:t>
      </w:r>
      <w:r w:rsidRPr="000973DB">
        <w:rPr>
          <w:rFonts w:cs="Arial"/>
          <w:lang w:val="es-ES"/>
        </w:rPr>
        <w:t xml:space="preserve"> </w:t>
      </w:r>
      <w:r w:rsidR="00D14B73" w:rsidRPr="000973DB">
        <w:rPr>
          <w:rFonts w:cs="Arial"/>
          <w:lang w:val="es-ES"/>
        </w:rPr>
        <w:t>dilación</w:t>
      </w:r>
      <w:r w:rsidR="00D14B73">
        <w:rPr>
          <w:rFonts w:cs="Arial"/>
          <w:lang w:val="es-ES"/>
        </w:rPr>
        <w:t xml:space="preserve"> indebida</w:t>
      </w:r>
      <w:r w:rsidRPr="000973DB">
        <w:rPr>
          <w:rFonts w:cs="Arial"/>
          <w:lang w:val="es-ES"/>
        </w:rPr>
        <w:t xml:space="preserve"> </w:t>
      </w:r>
      <w:r w:rsidR="00D14B73">
        <w:rPr>
          <w:rFonts w:cs="Arial"/>
          <w:lang w:val="es-ES"/>
        </w:rPr>
        <w:t>desde tener constancia, en su caso</w:t>
      </w:r>
      <w:r w:rsidRPr="000973DB">
        <w:rPr>
          <w:rFonts w:cs="Arial"/>
          <w:lang w:val="es-ES"/>
        </w:rPr>
        <w:t>.</w:t>
      </w:r>
    </w:p>
    <w:p w:rsidR="00317239" w:rsidRPr="000973DB" w:rsidRDefault="00317239" w:rsidP="00317239">
      <w:pPr>
        <w:pStyle w:val="Pargrafdellista"/>
        <w:spacing w:after="0"/>
        <w:ind w:left="1134"/>
        <w:contextualSpacing w:val="0"/>
        <w:jc w:val="both"/>
        <w:rPr>
          <w:rFonts w:cs="Arial"/>
          <w:lang w:val="es-ES"/>
        </w:rPr>
      </w:pPr>
    </w:p>
    <w:p w:rsidR="00317239" w:rsidRPr="000973DB" w:rsidRDefault="00317239" w:rsidP="00317239">
      <w:pPr>
        <w:pStyle w:val="Pargrafdellista"/>
        <w:numPr>
          <w:ilvl w:val="0"/>
          <w:numId w:val="16"/>
        </w:numPr>
        <w:spacing w:after="0"/>
        <w:ind w:left="1134" w:hanging="425"/>
        <w:contextualSpacing w:val="0"/>
        <w:jc w:val="both"/>
        <w:rPr>
          <w:rFonts w:cs="Arial"/>
          <w:lang w:val="es-ES"/>
        </w:rPr>
      </w:pPr>
      <w:r w:rsidRPr="000973DB">
        <w:rPr>
          <w:rFonts w:cs="Arial"/>
          <w:lang w:val="es-ES"/>
        </w:rPr>
        <w:lastRenderedPageBreak/>
        <w:t>Preparar to</w:t>
      </w:r>
      <w:r w:rsidR="00D14B73">
        <w:rPr>
          <w:rFonts w:cs="Arial"/>
          <w:lang w:val="es-ES"/>
        </w:rPr>
        <w:t>d</w:t>
      </w:r>
      <w:r w:rsidRPr="000973DB">
        <w:rPr>
          <w:rFonts w:cs="Arial"/>
          <w:lang w:val="es-ES"/>
        </w:rPr>
        <w:t xml:space="preserve">a la </w:t>
      </w:r>
      <w:r w:rsidR="00D14B73" w:rsidRPr="000973DB">
        <w:rPr>
          <w:rFonts w:cs="Arial"/>
          <w:lang w:val="es-ES"/>
        </w:rPr>
        <w:t>información</w:t>
      </w:r>
      <w:r w:rsidR="00D14B73">
        <w:rPr>
          <w:rFonts w:cs="Arial"/>
          <w:lang w:val="es-ES"/>
        </w:rPr>
        <w:t xml:space="preserve"> rel</w:t>
      </w:r>
      <w:r w:rsidRPr="000973DB">
        <w:rPr>
          <w:rFonts w:cs="Arial"/>
          <w:lang w:val="es-ES"/>
        </w:rPr>
        <w:t>evant</w:t>
      </w:r>
      <w:r w:rsidR="00D14B73">
        <w:rPr>
          <w:rFonts w:cs="Arial"/>
          <w:lang w:val="es-ES"/>
        </w:rPr>
        <w:t>e para documentar y</w:t>
      </w:r>
      <w:r w:rsidRPr="000973DB">
        <w:rPr>
          <w:rFonts w:cs="Arial"/>
          <w:lang w:val="es-ES"/>
        </w:rPr>
        <w:t xml:space="preserve"> comunicar la </w:t>
      </w:r>
      <w:r w:rsidR="00D14B73" w:rsidRPr="000973DB">
        <w:rPr>
          <w:rFonts w:cs="Arial"/>
          <w:lang w:val="es-ES"/>
        </w:rPr>
        <w:t>incidencia</w:t>
      </w:r>
      <w:r w:rsidRPr="000973DB">
        <w:rPr>
          <w:rFonts w:cs="Arial"/>
          <w:lang w:val="es-ES"/>
        </w:rPr>
        <w:t xml:space="preserve">, </w:t>
      </w:r>
      <w:r w:rsidR="00D14B73">
        <w:rPr>
          <w:rFonts w:cs="Arial"/>
          <w:lang w:val="es-ES"/>
        </w:rPr>
        <w:t>y</w:t>
      </w:r>
      <w:r w:rsidRPr="000973DB">
        <w:rPr>
          <w:rFonts w:cs="Arial"/>
          <w:lang w:val="es-ES"/>
        </w:rPr>
        <w:t xml:space="preserve"> que ha </w:t>
      </w:r>
      <w:r w:rsidR="00D14B73">
        <w:rPr>
          <w:rFonts w:cs="Arial"/>
          <w:lang w:val="es-ES"/>
        </w:rPr>
        <w:t>de incluir como mínimo</w:t>
      </w:r>
      <w:r w:rsidRPr="000973DB">
        <w:rPr>
          <w:rFonts w:cs="Arial"/>
          <w:lang w:val="es-ES"/>
        </w:rPr>
        <w:t>:</w:t>
      </w:r>
    </w:p>
    <w:p w:rsidR="00317239" w:rsidRPr="000973DB" w:rsidRDefault="00317239" w:rsidP="00317239">
      <w:pPr>
        <w:spacing w:after="0"/>
        <w:jc w:val="both"/>
        <w:rPr>
          <w:rFonts w:cs="Arial"/>
          <w:lang w:val="es-ES"/>
        </w:rPr>
      </w:pPr>
    </w:p>
    <w:p w:rsidR="00317239" w:rsidRPr="000973DB" w:rsidRDefault="00D14B73" w:rsidP="00317239">
      <w:pPr>
        <w:pStyle w:val="Pargrafdellista"/>
        <w:numPr>
          <w:ilvl w:val="0"/>
          <w:numId w:val="13"/>
        </w:numPr>
        <w:spacing w:after="0"/>
        <w:ind w:left="1428" w:hanging="294"/>
        <w:contextualSpacing w:val="0"/>
        <w:jc w:val="both"/>
        <w:rPr>
          <w:rFonts w:cs="Arial"/>
          <w:lang w:val="es-ES"/>
        </w:rPr>
      </w:pPr>
      <w:r w:rsidRPr="000973DB">
        <w:rPr>
          <w:rFonts w:cs="Arial"/>
          <w:lang w:val="es-ES"/>
        </w:rPr>
        <w:t>Descripción</w:t>
      </w:r>
      <w:r w:rsidR="00317239" w:rsidRPr="000973DB">
        <w:rPr>
          <w:rFonts w:cs="Arial"/>
          <w:lang w:val="es-ES"/>
        </w:rPr>
        <w:t xml:space="preserve"> de la </w:t>
      </w:r>
      <w:r w:rsidRPr="000973DB">
        <w:rPr>
          <w:rFonts w:cs="Arial"/>
          <w:lang w:val="es-ES"/>
        </w:rPr>
        <w:t>naturaleza</w:t>
      </w:r>
      <w:r>
        <w:rPr>
          <w:rFonts w:cs="Arial"/>
          <w:lang w:val="es-ES"/>
        </w:rPr>
        <w:t xml:space="preserve"> de los datos</w:t>
      </w:r>
      <w:r w:rsidR="00317239" w:rsidRPr="000973DB">
        <w:rPr>
          <w:rFonts w:cs="Arial"/>
          <w:lang w:val="es-ES"/>
        </w:rPr>
        <w:t xml:space="preserve"> </w:t>
      </w:r>
      <w:r w:rsidRPr="000973DB">
        <w:rPr>
          <w:rFonts w:cs="Arial"/>
          <w:lang w:val="es-ES"/>
        </w:rPr>
        <w:t>personales</w:t>
      </w:r>
      <w:r w:rsidR="00BF2612">
        <w:rPr>
          <w:rFonts w:cs="Arial"/>
          <w:lang w:val="es-ES"/>
        </w:rPr>
        <w:t>, incluyendo, c</w:t>
      </w:r>
      <w:r w:rsidR="00317239" w:rsidRPr="000973DB">
        <w:rPr>
          <w:rFonts w:cs="Arial"/>
          <w:lang w:val="es-ES"/>
        </w:rPr>
        <w:t>uan</w:t>
      </w:r>
      <w:r w:rsidR="00BF2612">
        <w:rPr>
          <w:rFonts w:cs="Arial"/>
          <w:lang w:val="es-ES"/>
        </w:rPr>
        <w:t>do sea</w:t>
      </w:r>
      <w:r w:rsidR="00317239" w:rsidRPr="000973DB">
        <w:rPr>
          <w:rFonts w:cs="Arial"/>
          <w:lang w:val="es-ES"/>
        </w:rPr>
        <w:t xml:space="preserve"> </w:t>
      </w:r>
      <w:r w:rsidR="00BF2612" w:rsidRPr="000973DB">
        <w:rPr>
          <w:rFonts w:cs="Arial"/>
          <w:lang w:val="es-ES"/>
        </w:rPr>
        <w:t>posible</w:t>
      </w:r>
      <w:r w:rsidR="00BF2612">
        <w:rPr>
          <w:rFonts w:cs="Arial"/>
          <w:lang w:val="es-ES"/>
        </w:rPr>
        <w:t>, la</w:t>
      </w:r>
      <w:r w:rsidR="00317239" w:rsidRPr="000973DB">
        <w:rPr>
          <w:rFonts w:cs="Arial"/>
          <w:lang w:val="es-ES"/>
        </w:rPr>
        <w:t xml:space="preserve">s </w:t>
      </w:r>
      <w:r w:rsidR="00BF2612" w:rsidRPr="000973DB">
        <w:rPr>
          <w:rFonts w:cs="Arial"/>
          <w:lang w:val="es-ES"/>
        </w:rPr>
        <w:t>categorías</w:t>
      </w:r>
      <w:r w:rsidR="00BF2612">
        <w:rPr>
          <w:rFonts w:cs="Arial"/>
          <w:lang w:val="es-ES"/>
        </w:rPr>
        <w:t xml:space="preserve"> y el número aproximado de interesado</w:t>
      </w:r>
      <w:r w:rsidR="00317239" w:rsidRPr="000973DB">
        <w:rPr>
          <w:rFonts w:cs="Arial"/>
          <w:lang w:val="es-ES"/>
        </w:rPr>
        <w:t>s afecta</w:t>
      </w:r>
      <w:r w:rsidR="00BF2612">
        <w:rPr>
          <w:rFonts w:cs="Arial"/>
          <w:lang w:val="es-ES"/>
        </w:rPr>
        <w:t>dos y las</w:t>
      </w:r>
      <w:r w:rsidR="00317239" w:rsidRPr="000973DB">
        <w:rPr>
          <w:rFonts w:cs="Arial"/>
          <w:lang w:val="es-ES"/>
        </w:rPr>
        <w:t xml:space="preserve"> </w:t>
      </w:r>
      <w:r w:rsidR="00BF2612" w:rsidRPr="000973DB">
        <w:rPr>
          <w:rFonts w:cs="Arial"/>
          <w:lang w:val="es-ES"/>
        </w:rPr>
        <w:t>categorías</w:t>
      </w:r>
      <w:r w:rsidR="00BF2612">
        <w:rPr>
          <w:rFonts w:cs="Arial"/>
          <w:lang w:val="es-ES"/>
        </w:rPr>
        <w:t xml:space="preserve"> y el número</w:t>
      </w:r>
      <w:r w:rsidR="00317239" w:rsidRPr="000973DB">
        <w:rPr>
          <w:rFonts w:cs="Arial"/>
          <w:lang w:val="es-ES"/>
        </w:rPr>
        <w:t xml:space="preserve"> apr</w:t>
      </w:r>
      <w:r w:rsidR="00BF2612">
        <w:rPr>
          <w:rFonts w:cs="Arial"/>
          <w:lang w:val="es-ES"/>
        </w:rPr>
        <w:t>oximado de registres de dato</w:t>
      </w:r>
      <w:r w:rsidR="00317239" w:rsidRPr="000973DB">
        <w:rPr>
          <w:rFonts w:cs="Arial"/>
          <w:lang w:val="es-ES"/>
        </w:rPr>
        <w:t xml:space="preserve">s </w:t>
      </w:r>
      <w:r w:rsidR="00BF2612" w:rsidRPr="000973DB">
        <w:rPr>
          <w:rFonts w:cs="Arial"/>
          <w:lang w:val="es-ES"/>
        </w:rPr>
        <w:t>personales</w:t>
      </w:r>
      <w:r w:rsidR="00BF2612">
        <w:rPr>
          <w:rFonts w:cs="Arial"/>
          <w:lang w:val="es-ES"/>
        </w:rPr>
        <w:t xml:space="preserve"> afectadas</w:t>
      </w:r>
      <w:r w:rsidR="00317239" w:rsidRPr="000973DB">
        <w:rPr>
          <w:rFonts w:cs="Arial"/>
          <w:lang w:val="es-ES"/>
        </w:rPr>
        <w:t>.</w:t>
      </w:r>
    </w:p>
    <w:p w:rsidR="00317239" w:rsidRPr="000973DB" w:rsidRDefault="00317239" w:rsidP="00317239">
      <w:pPr>
        <w:pStyle w:val="Pargrafdellista"/>
        <w:spacing w:after="0"/>
        <w:ind w:left="1428"/>
        <w:contextualSpacing w:val="0"/>
        <w:jc w:val="both"/>
        <w:rPr>
          <w:rFonts w:cs="Arial"/>
          <w:lang w:val="es-ES"/>
        </w:rPr>
      </w:pPr>
    </w:p>
    <w:p w:rsidR="00317239" w:rsidRPr="000973DB" w:rsidRDefault="00BF2612" w:rsidP="00317239">
      <w:pPr>
        <w:pStyle w:val="Pargrafdellista"/>
        <w:numPr>
          <w:ilvl w:val="0"/>
          <w:numId w:val="13"/>
        </w:numPr>
        <w:spacing w:after="0"/>
        <w:ind w:left="1428" w:hanging="294"/>
        <w:contextualSpacing w:val="0"/>
        <w:jc w:val="both"/>
        <w:rPr>
          <w:rFonts w:cs="Arial"/>
          <w:lang w:val="es-ES"/>
        </w:rPr>
      </w:pPr>
      <w:r>
        <w:rPr>
          <w:rFonts w:cs="Arial"/>
          <w:lang w:val="es-ES"/>
        </w:rPr>
        <w:t>D</w:t>
      </w:r>
      <w:r w:rsidRPr="000973DB">
        <w:rPr>
          <w:rFonts w:cs="Arial"/>
          <w:lang w:val="es-ES"/>
        </w:rPr>
        <w:t>escripción</w:t>
      </w:r>
      <w:r w:rsidR="00317239" w:rsidRPr="000973DB">
        <w:rPr>
          <w:rFonts w:cs="Arial"/>
          <w:lang w:val="es-ES"/>
        </w:rPr>
        <w:t xml:space="preserve"> de l</w:t>
      </w:r>
      <w:r>
        <w:rPr>
          <w:rFonts w:cs="Arial"/>
          <w:lang w:val="es-ES"/>
        </w:rPr>
        <w:t>a</w:t>
      </w:r>
      <w:r w:rsidR="00317239" w:rsidRPr="000973DB">
        <w:rPr>
          <w:rFonts w:cs="Arial"/>
          <w:lang w:val="es-ES"/>
        </w:rPr>
        <w:t xml:space="preserve">s </w:t>
      </w:r>
      <w:r w:rsidRPr="000973DB">
        <w:rPr>
          <w:rFonts w:cs="Arial"/>
          <w:lang w:val="es-ES"/>
        </w:rPr>
        <w:t>posibles</w:t>
      </w:r>
      <w:r>
        <w:rPr>
          <w:rFonts w:cs="Arial"/>
          <w:lang w:val="es-ES"/>
        </w:rPr>
        <w:t xml:space="preserve"> consecuencia</w:t>
      </w:r>
      <w:r w:rsidR="00317239" w:rsidRPr="000973DB">
        <w:rPr>
          <w:rFonts w:cs="Arial"/>
          <w:lang w:val="es-ES"/>
        </w:rPr>
        <w:t xml:space="preserve">s de la </w:t>
      </w:r>
      <w:r w:rsidRPr="000973DB">
        <w:rPr>
          <w:rFonts w:cs="Arial"/>
          <w:lang w:val="es-ES"/>
        </w:rPr>
        <w:t>violación</w:t>
      </w:r>
      <w:r>
        <w:rPr>
          <w:rFonts w:cs="Arial"/>
          <w:lang w:val="es-ES"/>
        </w:rPr>
        <w:t xml:space="preserve"> de la seguridad de los dato</w:t>
      </w:r>
      <w:r w:rsidR="00317239" w:rsidRPr="000973DB">
        <w:rPr>
          <w:rFonts w:cs="Arial"/>
          <w:lang w:val="es-ES"/>
        </w:rPr>
        <w:t>s personal</w:t>
      </w:r>
      <w:r>
        <w:rPr>
          <w:rFonts w:cs="Arial"/>
          <w:lang w:val="es-ES"/>
        </w:rPr>
        <w:t>e</w:t>
      </w:r>
      <w:r w:rsidR="00317239" w:rsidRPr="000973DB">
        <w:rPr>
          <w:rFonts w:cs="Arial"/>
          <w:lang w:val="es-ES"/>
        </w:rPr>
        <w:t>s.</w:t>
      </w:r>
    </w:p>
    <w:p w:rsidR="00317239" w:rsidRPr="000973DB" w:rsidRDefault="00317239" w:rsidP="00317239">
      <w:pPr>
        <w:spacing w:after="0"/>
        <w:jc w:val="both"/>
        <w:rPr>
          <w:rFonts w:cs="Arial"/>
          <w:lang w:val="es-ES"/>
        </w:rPr>
      </w:pPr>
    </w:p>
    <w:p w:rsidR="00317239" w:rsidRPr="000973DB" w:rsidRDefault="00317239" w:rsidP="00317239">
      <w:pPr>
        <w:pStyle w:val="Pargrafdellista"/>
        <w:numPr>
          <w:ilvl w:val="0"/>
          <w:numId w:val="13"/>
        </w:numPr>
        <w:spacing w:after="0"/>
        <w:ind w:left="1425" w:hanging="294"/>
        <w:contextualSpacing w:val="0"/>
        <w:jc w:val="both"/>
        <w:rPr>
          <w:rFonts w:cs="Arial"/>
          <w:lang w:val="es-ES"/>
        </w:rPr>
      </w:pPr>
      <w:r w:rsidRPr="000973DB">
        <w:rPr>
          <w:rFonts w:cs="Arial"/>
          <w:lang w:val="es-ES"/>
        </w:rPr>
        <w:t>Descripció</w:t>
      </w:r>
      <w:r w:rsidR="00BF2612">
        <w:rPr>
          <w:rFonts w:cs="Arial"/>
          <w:lang w:val="es-ES"/>
        </w:rPr>
        <w:t>n de las medidas</w:t>
      </w:r>
      <w:r w:rsidRPr="000973DB">
        <w:rPr>
          <w:rFonts w:cs="Arial"/>
          <w:lang w:val="es-ES"/>
        </w:rPr>
        <w:t xml:space="preserve"> </w:t>
      </w:r>
      <w:r w:rsidR="00BF2612" w:rsidRPr="000973DB">
        <w:rPr>
          <w:rFonts w:cs="Arial"/>
          <w:lang w:val="es-ES"/>
        </w:rPr>
        <w:t>adoptadas</w:t>
      </w:r>
      <w:r w:rsidR="00BF2612">
        <w:rPr>
          <w:rFonts w:cs="Arial"/>
          <w:lang w:val="es-ES"/>
        </w:rPr>
        <w:t xml:space="preserve"> o propuesta</w:t>
      </w:r>
      <w:r w:rsidRPr="000973DB">
        <w:rPr>
          <w:rFonts w:cs="Arial"/>
          <w:lang w:val="es-ES"/>
        </w:rPr>
        <w:t xml:space="preserve">s </w:t>
      </w:r>
      <w:r w:rsidR="00BF2612">
        <w:rPr>
          <w:rFonts w:cs="Arial"/>
          <w:lang w:val="es-ES"/>
        </w:rPr>
        <w:t>para remediar</w:t>
      </w:r>
      <w:r w:rsidRPr="000973DB">
        <w:rPr>
          <w:rFonts w:cs="Arial"/>
          <w:lang w:val="es-ES"/>
        </w:rPr>
        <w:t xml:space="preserve"> la </w:t>
      </w:r>
      <w:r w:rsidR="00BF2612" w:rsidRPr="000973DB">
        <w:rPr>
          <w:rFonts w:cs="Arial"/>
          <w:lang w:val="es-ES"/>
        </w:rPr>
        <w:t>violación</w:t>
      </w:r>
      <w:r w:rsidR="00BF2612">
        <w:rPr>
          <w:rFonts w:cs="Arial"/>
          <w:lang w:val="es-ES"/>
        </w:rPr>
        <w:t xml:space="preserve"> de la seguridad de los dato</w:t>
      </w:r>
      <w:r w:rsidRPr="000973DB">
        <w:rPr>
          <w:rFonts w:cs="Arial"/>
          <w:lang w:val="es-ES"/>
        </w:rPr>
        <w:t xml:space="preserve">s </w:t>
      </w:r>
      <w:r w:rsidR="00BF2612" w:rsidRPr="000973DB">
        <w:rPr>
          <w:rFonts w:cs="Arial"/>
          <w:lang w:val="es-ES"/>
        </w:rPr>
        <w:t>personales</w:t>
      </w:r>
      <w:r w:rsidRPr="000973DB">
        <w:rPr>
          <w:rFonts w:cs="Arial"/>
          <w:lang w:val="es-ES"/>
        </w:rPr>
        <w:t xml:space="preserve">, </w:t>
      </w:r>
      <w:r w:rsidR="00BF2612">
        <w:rPr>
          <w:rFonts w:cs="Arial"/>
          <w:lang w:val="es-ES"/>
        </w:rPr>
        <w:t>incluidas</w:t>
      </w:r>
      <w:r w:rsidRPr="000973DB">
        <w:rPr>
          <w:rFonts w:cs="Arial"/>
          <w:lang w:val="es-ES"/>
        </w:rPr>
        <w:t xml:space="preserve">, </w:t>
      </w:r>
      <w:r w:rsidR="00BF2612">
        <w:rPr>
          <w:rFonts w:cs="Arial"/>
          <w:lang w:val="es-ES"/>
        </w:rPr>
        <w:t xml:space="preserve">en su caso, las medidas adoptadas para mitigar </w:t>
      </w:r>
      <w:r w:rsidRPr="000973DB">
        <w:rPr>
          <w:rFonts w:cs="Arial"/>
          <w:lang w:val="es-ES"/>
        </w:rPr>
        <w:t>l</w:t>
      </w:r>
      <w:r w:rsidR="00BF2612">
        <w:rPr>
          <w:rFonts w:cs="Arial"/>
          <w:lang w:val="es-ES"/>
        </w:rPr>
        <w:t>o</w:t>
      </w:r>
      <w:r w:rsidRPr="000973DB">
        <w:rPr>
          <w:rFonts w:cs="Arial"/>
          <w:lang w:val="es-ES"/>
        </w:rPr>
        <w:t xml:space="preserve">s </w:t>
      </w:r>
      <w:r w:rsidR="00BF2612" w:rsidRPr="000973DB">
        <w:rPr>
          <w:rFonts w:cs="Arial"/>
          <w:lang w:val="es-ES"/>
        </w:rPr>
        <w:t>posibles</w:t>
      </w:r>
      <w:r w:rsidRPr="000973DB">
        <w:rPr>
          <w:rFonts w:cs="Arial"/>
          <w:lang w:val="es-ES"/>
        </w:rPr>
        <w:t xml:space="preserve"> </w:t>
      </w:r>
      <w:r w:rsidR="00BF2612" w:rsidRPr="000973DB">
        <w:rPr>
          <w:rFonts w:cs="Arial"/>
          <w:lang w:val="es-ES"/>
        </w:rPr>
        <w:t>efectos</w:t>
      </w:r>
      <w:r w:rsidRPr="000973DB">
        <w:rPr>
          <w:rFonts w:cs="Arial"/>
          <w:lang w:val="es-ES"/>
        </w:rPr>
        <w:t xml:space="preserve"> negati</w:t>
      </w:r>
      <w:r w:rsidR="00BF2612">
        <w:rPr>
          <w:rFonts w:cs="Arial"/>
          <w:lang w:val="es-ES"/>
        </w:rPr>
        <w:t>vo</w:t>
      </w:r>
      <w:r w:rsidRPr="000973DB">
        <w:rPr>
          <w:rFonts w:cs="Arial"/>
          <w:lang w:val="es-ES"/>
        </w:rPr>
        <w:t xml:space="preserve">s. </w:t>
      </w:r>
    </w:p>
    <w:p w:rsidR="00317239" w:rsidRPr="000973DB" w:rsidRDefault="00317239" w:rsidP="00317239">
      <w:pPr>
        <w:spacing w:after="0"/>
        <w:jc w:val="both"/>
        <w:rPr>
          <w:rFonts w:cs="Arial"/>
          <w:lang w:val="es-ES"/>
        </w:rPr>
      </w:pPr>
    </w:p>
    <w:p w:rsidR="00317239" w:rsidRPr="000973DB" w:rsidRDefault="00317239" w:rsidP="00317239">
      <w:pPr>
        <w:spacing w:after="0"/>
        <w:ind w:left="993"/>
        <w:jc w:val="both"/>
        <w:rPr>
          <w:rFonts w:cs="Arial"/>
          <w:lang w:val="es-ES"/>
        </w:rPr>
      </w:pPr>
      <w:r w:rsidRPr="000973DB">
        <w:rPr>
          <w:rFonts w:cs="Arial"/>
          <w:lang w:val="es-ES"/>
        </w:rPr>
        <w:t xml:space="preserve">Si no </w:t>
      </w:r>
      <w:r w:rsidR="00BF2612" w:rsidRPr="000973DB">
        <w:rPr>
          <w:rFonts w:cs="Arial"/>
          <w:lang w:val="es-ES"/>
        </w:rPr>
        <w:t>es</w:t>
      </w:r>
      <w:r w:rsidRPr="000973DB">
        <w:rPr>
          <w:rFonts w:cs="Arial"/>
          <w:lang w:val="es-ES"/>
        </w:rPr>
        <w:t xml:space="preserve"> </w:t>
      </w:r>
      <w:r w:rsidR="00BF2612" w:rsidRPr="000973DB">
        <w:rPr>
          <w:rFonts w:cs="Arial"/>
          <w:lang w:val="es-ES"/>
        </w:rPr>
        <w:t>posible</w:t>
      </w:r>
      <w:r w:rsidRPr="000973DB">
        <w:rPr>
          <w:rFonts w:cs="Arial"/>
          <w:lang w:val="es-ES"/>
        </w:rPr>
        <w:t xml:space="preserve"> facilitar la </w:t>
      </w:r>
      <w:r w:rsidR="00BF2612" w:rsidRPr="000973DB">
        <w:rPr>
          <w:rFonts w:cs="Arial"/>
          <w:lang w:val="es-ES"/>
        </w:rPr>
        <w:t>información</w:t>
      </w:r>
      <w:r w:rsidRPr="000973DB">
        <w:rPr>
          <w:rFonts w:cs="Arial"/>
          <w:lang w:val="es-ES"/>
        </w:rPr>
        <w:t xml:space="preserve"> </w:t>
      </w:r>
      <w:r w:rsidR="00BF2612" w:rsidRPr="000973DB">
        <w:rPr>
          <w:rFonts w:cs="Arial"/>
          <w:lang w:val="es-ES"/>
        </w:rPr>
        <w:t>simultáneamente</w:t>
      </w:r>
      <w:r w:rsidRPr="000973DB">
        <w:rPr>
          <w:rFonts w:cs="Arial"/>
          <w:lang w:val="es-ES"/>
        </w:rPr>
        <w:t xml:space="preserve">, </w:t>
      </w:r>
      <w:r w:rsidR="00BF2612">
        <w:rPr>
          <w:rFonts w:cs="Arial"/>
          <w:lang w:val="es-ES"/>
        </w:rPr>
        <w:t>y en la medida</w:t>
      </w:r>
      <w:r w:rsidRPr="000973DB">
        <w:rPr>
          <w:rFonts w:cs="Arial"/>
          <w:lang w:val="es-ES"/>
        </w:rPr>
        <w:t xml:space="preserve"> en </w:t>
      </w:r>
      <w:r w:rsidR="00BF2612" w:rsidRPr="000973DB">
        <w:rPr>
          <w:rFonts w:cs="Arial"/>
          <w:lang w:val="es-ES"/>
        </w:rPr>
        <w:t>qué</w:t>
      </w:r>
      <w:r w:rsidR="00BF2612">
        <w:rPr>
          <w:rFonts w:cs="Arial"/>
          <w:lang w:val="es-ES"/>
        </w:rPr>
        <w:t xml:space="preserve"> no lo sea</w:t>
      </w:r>
      <w:r w:rsidRPr="000973DB">
        <w:rPr>
          <w:rFonts w:cs="Arial"/>
          <w:lang w:val="es-ES"/>
        </w:rPr>
        <w:t xml:space="preserve">, la </w:t>
      </w:r>
      <w:r w:rsidR="00BF2612" w:rsidRPr="000973DB">
        <w:rPr>
          <w:rFonts w:cs="Arial"/>
          <w:lang w:val="es-ES"/>
        </w:rPr>
        <w:t>información</w:t>
      </w:r>
      <w:r w:rsidR="00BF2612">
        <w:rPr>
          <w:rFonts w:cs="Arial"/>
          <w:lang w:val="es-ES"/>
        </w:rPr>
        <w:t xml:space="preserve"> se </w:t>
      </w:r>
      <w:r w:rsidRPr="000973DB">
        <w:rPr>
          <w:rFonts w:cs="Arial"/>
          <w:lang w:val="es-ES"/>
        </w:rPr>
        <w:t>ha de f</w:t>
      </w:r>
      <w:r w:rsidR="00BF2612">
        <w:rPr>
          <w:rFonts w:cs="Arial"/>
          <w:lang w:val="es-ES"/>
        </w:rPr>
        <w:t>acilitar de manera gradual sin</w:t>
      </w:r>
      <w:r w:rsidRPr="000973DB">
        <w:rPr>
          <w:rFonts w:cs="Arial"/>
          <w:lang w:val="es-ES"/>
        </w:rPr>
        <w:t xml:space="preserve"> </w:t>
      </w:r>
      <w:r w:rsidR="00BF2612" w:rsidRPr="000973DB">
        <w:rPr>
          <w:rFonts w:cs="Arial"/>
          <w:lang w:val="es-ES"/>
        </w:rPr>
        <w:t>dilación</w:t>
      </w:r>
      <w:r w:rsidRPr="000973DB">
        <w:rPr>
          <w:rFonts w:cs="Arial"/>
          <w:lang w:val="es-ES"/>
        </w:rPr>
        <w:t xml:space="preserve"> </w:t>
      </w:r>
      <w:r w:rsidR="00BF2612">
        <w:rPr>
          <w:rFonts w:cs="Arial"/>
          <w:lang w:val="es-ES"/>
        </w:rPr>
        <w:t>indebi</w:t>
      </w:r>
      <w:r w:rsidRPr="000973DB">
        <w:rPr>
          <w:rFonts w:cs="Arial"/>
          <w:lang w:val="es-ES"/>
        </w:rPr>
        <w:t>da.</w:t>
      </w:r>
    </w:p>
    <w:p w:rsidR="00317239" w:rsidRPr="000973DB" w:rsidRDefault="00317239" w:rsidP="00317239">
      <w:pPr>
        <w:spacing w:after="0"/>
        <w:ind w:left="993"/>
        <w:jc w:val="both"/>
        <w:rPr>
          <w:rFonts w:cs="Arial"/>
          <w:lang w:val="es-ES"/>
        </w:rPr>
      </w:pPr>
    </w:p>
    <w:p w:rsidR="00317239" w:rsidRPr="000973DB" w:rsidRDefault="00317239" w:rsidP="00317239">
      <w:pPr>
        <w:pStyle w:val="Pargrafdellista"/>
        <w:numPr>
          <w:ilvl w:val="0"/>
          <w:numId w:val="16"/>
        </w:numPr>
        <w:spacing w:after="0"/>
        <w:ind w:left="1134" w:hanging="425"/>
        <w:contextualSpacing w:val="0"/>
        <w:jc w:val="both"/>
        <w:rPr>
          <w:rFonts w:cs="Arial"/>
          <w:lang w:val="es-ES"/>
        </w:rPr>
      </w:pPr>
      <w:r w:rsidRPr="000973DB">
        <w:rPr>
          <w:rFonts w:cs="Arial"/>
          <w:lang w:val="es-ES"/>
        </w:rPr>
        <w:t xml:space="preserve">Comunicar la </w:t>
      </w:r>
      <w:r w:rsidR="00BF2612" w:rsidRPr="000973DB">
        <w:rPr>
          <w:rFonts w:cs="Arial"/>
          <w:lang w:val="es-ES"/>
        </w:rPr>
        <w:t>violación</w:t>
      </w:r>
      <w:r w:rsidR="00BF2612">
        <w:rPr>
          <w:rFonts w:cs="Arial"/>
          <w:lang w:val="es-ES"/>
        </w:rPr>
        <w:t xml:space="preserve"> de seguridad de los dato</w:t>
      </w:r>
      <w:r w:rsidRPr="000973DB">
        <w:rPr>
          <w:rFonts w:cs="Arial"/>
          <w:lang w:val="es-ES"/>
        </w:rPr>
        <w:t xml:space="preserve">s </w:t>
      </w:r>
      <w:r w:rsidR="00BF2612" w:rsidRPr="000973DB">
        <w:rPr>
          <w:rFonts w:cs="Arial"/>
          <w:lang w:val="es-ES"/>
        </w:rPr>
        <w:t>personales</w:t>
      </w:r>
      <w:r w:rsidRPr="000973DB">
        <w:rPr>
          <w:rFonts w:cs="Arial"/>
          <w:lang w:val="es-ES"/>
        </w:rPr>
        <w:t xml:space="preserve"> </w:t>
      </w:r>
      <w:r w:rsidR="00BF2612">
        <w:rPr>
          <w:rFonts w:cs="Arial"/>
          <w:lang w:val="es-ES"/>
        </w:rPr>
        <w:t>al interesado sin</w:t>
      </w:r>
      <w:r w:rsidRPr="000973DB">
        <w:rPr>
          <w:rFonts w:cs="Arial"/>
          <w:lang w:val="es-ES"/>
        </w:rPr>
        <w:t xml:space="preserve"> </w:t>
      </w:r>
      <w:r w:rsidR="00BF2612" w:rsidRPr="000973DB">
        <w:rPr>
          <w:rFonts w:cs="Arial"/>
          <w:lang w:val="es-ES"/>
        </w:rPr>
        <w:t>dilación</w:t>
      </w:r>
      <w:r w:rsidR="00BF2612">
        <w:rPr>
          <w:rFonts w:cs="Arial"/>
          <w:lang w:val="es-ES"/>
        </w:rPr>
        <w:t xml:space="preserve"> indebi</w:t>
      </w:r>
      <w:r w:rsidRPr="000973DB">
        <w:rPr>
          <w:rFonts w:cs="Arial"/>
          <w:lang w:val="es-ES"/>
        </w:rPr>
        <w:t>da des</w:t>
      </w:r>
      <w:r w:rsidR="00BF2612">
        <w:rPr>
          <w:rFonts w:cs="Arial"/>
          <w:lang w:val="es-ES"/>
        </w:rPr>
        <w:t>de</w:t>
      </w:r>
      <w:r w:rsidRPr="000973DB">
        <w:rPr>
          <w:rFonts w:cs="Arial"/>
          <w:lang w:val="es-ES"/>
        </w:rPr>
        <w:t xml:space="preserve"> </w:t>
      </w:r>
      <w:r w:rsidR="00BF2612" w:rsidRPr="000973DB">
        <w:rPr>
          <w:rFonts w:cs="Arial"/>
          <w:lang w:val="es-ES"/>
        </w:rPr>
        <w:t>qué</w:t>
      </w:r>
      <w:r w:rsidR="00BF2612">
        <w:rPr>
          <w:rFonts w:cs="Arial"/>
          <w:lang w:val="es-ES"/>
        </w:rPr>
        <w:t xml:space="preserve"> tenga</w:t>
      </w:r>
      <w:r w:rsidRPr="000973DB">
        <w:rPr>
          <w:rFonts w:cs="Arial"/>
          <w:lang w:val="es-ES"/>
        </w:rPr>
        <w:t xml:space="preserve"> </w:t>
      </w:r>
      <w:r w:rsidR="00BF2612" w:rsidRPr="000973DB">
        <w:rPr>
          <w:rFonts w:cs="Arial"/>
          <w:lang w:val="es-ES"/>
        </w:rPr>
        <w:t>constancia</w:t>
      </w:r>
      <w:r w:rsidRPr="000973DB">
        <w:rPr>
          <w:rFonts w:cs="Arial"/>
          <w:lang w:val="es-ES"/>
        </w:rPr>
        <w:t xml:space="preserve">, </w:t>
      </w:r>
      <w:r w:rsidR="00BF2612">
        <w:rPr>
          <w:rFonts w:cs="Arial"/>
          <w:lang w:val="es-ES"/>
        </w:rPr>
        <w:t>en su caso</w:t>
      </w:r>
      <w:r w:rsidRPr="000973DB">
        <w:rPr>
          <w:rFonts w:cs="Arial"/>
          <w:lang w:val="es-ES"/>
        </w:rPr>
        <w:t>.</w:t>
      </w:r>
    </w:p>
    <w:p w:rsidR="00317239" w:rsidRPr="000973DB" w:rsidRDefault="00317239" w:rsidP="00317239">
      <w:pPr>
        <w:pStyle w:val="Pargrafdellista"/>
        <w:spacing w:after="0"/>
        <w:ind w:left="1134"/>
        <w:contextualSpacing w:val="0"/>
        <w:jc w:val="both"/>
        <w:rPr>
          <w:rFonts w:cs="Arial"/>
          <w:lang w:val="es-ES"/>
        </w:rPr>
      </w:pPr>
    </w:p>
    <w:p w:rsidR="00317239" w:rsidRPr="000973DB" w:rsidRDefault="00BF2612" w:rsidP="00317239">
      <w:pPr>
        <w:pStyle w:val="Pargrafdellista"/>
        <w:numPr>
          <w:ilvl w:val="0"/>
          <w:numId w:val="15"/>
        </w:numPr>
        <w:spacing w:after="0"/>
        <w:contextualSpacing w:val="0"/>
        <w:jc w:val="both"/>
        <w:rPr>
          <w:rFonts w:cs="Arial"/>
          <w:lang w:val="es-ES"/>
        </w:rPr>
      </w:pPr>
      <w:r>
        <w:rPr>
          <w:rFonts w:cs="Arial"/>
          <w:lang w:val="es-ES"/>
        </w:rPr>
        <w:t>C</w:t>
      </w:r>
      <w:r w:rsidR="00317239" w:rsidRPr="000973DB">
        <w:rPr>
          <w:rFonts w:cs="Arial"/>
          <w:lang w:val="es-ES"/>
        </w:rPr>
        <w:t>uan</w:t>
      </w:r>
      <w:r>
        <w:rPr>
          <w:rFonts w:cs="Arial"/>
          <w:lang w:val="es-ES"/>
        </w:rPr>
        <w:t xml:space="preserve">do se trate de </w:t>
      </w:r>
      <w:r w:rsidR="00317239" w:rsidRPr="000973DB">
        <w:rPr>
          <w:rFonts w:cs="Arial"/>
          <w:lang w:val="es-ES"/>
        </w:rPr>
        <w:t xml:space="preserve">una </w:t>
      </w:r>
      <w:r w:rsidRPr="000973DB">
        <w:rPr>
          <w:rFonts w:cs="Arial"/>
          <w:lang w:val="es-ES"/>
        </w:rPr>
        <w:t>violación</w:t>
      </w:r>
      <w:r>
        <w:rPr>
          <w:rFonts w:cs="Arial"/>
          <w:lang w:val="es-ES"/>
        </w:rPr>
        <w:t xml:space="preserve"> de la seguridad de dato</w:t>
      </w:r>
      <w:r w:rsidR="00317239" w:rsidRPr="000973DB">
        <w:rPr>
          <w:rFonts w:cs="Arial"/>
          <w:lang w:val="es-ES"/>
        </w:rPr>
        <w:t xml:space="preserve">s </w:t>
      </w:r>
      <w:r w:rsidRPr="000973DB">
        <w:rPr>
          <w:rFonts w:cs="Arial"/>
          <w:lang w:val="es-ES"/>
        </w:rPr>
        <w:t>personales</w:t>
      </w:r>
      <w:r w:rsidR="00317239" w:rsidRPr="000973DB">
        <w:rPr>
          <w:rFonts w:cs="Arial"/>
          <w:lang w:val="es-ES"/>
        </w:rPr>
        <w:t xml:space="preserve"> </w:t>
      </w:r>
      <w:r w:rsidRPr="000973DB">
        <w:rPr>
          <w:rFonts w:cs="Arial"/>
          <w:lang w:val="es-ES"/>
        </w:rPr>
        <w:t>tratados</w:t>
      </w:r>
      <w:r>
        <w:rPr>
          <w:rFonts w:cs="Arial"/>
          <w:lang w:val="es-ES"/>
        </w:rPr>
        <w:t xml:space="preserve"> po</w:t>
      </w:r>
      <w:r w:rsidR="00317239" w:rsidRPr="000973DB">
        <w:rPr>
          <w:rFonts w:cs="Arial"/>
          <w:lang w:val="es-ES"/>
        </w:rPr>
        <w:t xml:space="preserve">r </w:t>
      </w:r>
      <w:r>
        <w:rPr>
          <w:rFonts w:cs="Arial"/>
          <w:lang w:val="es-ES"/>
        </w:rPr>
        <w:t>el encargado</w:t>
      </w:r>
      <w:r w:rsidR="00317239" w:rsidRPr="000973DB">
        <w:rPr>
          <w:rFonts w:cs="Arial"/>
          <w:lang w:val="es-ES"/>
        </w:rPr>
        <w:t>:</w:t>
      </w:r>
    </w:p>
    <w:p w:rsidR="00317239" w:rsidRPr="000973DB" w:rsidRDefault="00317239" w:rsidP="00317239">
      <w:pPr>
        <w:pStyle w:val="Pargrafdellista"/>
        <w:spacing w:after="0"/>
        <w:contextualSpacing w:val="0"/>
        <w:jc w:val="both"/>
        <w:rPr>
          <w:rFonts w:cs="Arial"/>
          <w:lang w:val="es-ES"/>
        </w:rPr>
      </w:pPr>
    </w:p>
    <w:p w:rsidR="00317239" w:rsidRPr="000973DB" w:rsidRDefault="00BF2612" w:rsidP="00317239">
      <w:pPr>
        <w:pStyle w:val="Pargrafdellista"/>
        <w:spacing w:after="0"/>
        <w:ind w:left="708"/>
        <w:contextualSpacing w:val="0"/>
        <w:jc w:val="both"/>
        <w:rPr>
          <w:rFonts w:cs="Arial"/>
          <w:lang w:val="es-ES"/>
        </w:rPr>
      </w:pPr>
      <w:r>
        <w:rPr>
          <w:rFonts w:cs="Arial"/>
          <w:lang w:val="es-ES"/>
        </w:rPr>
        <w:t>Ha de i</w:t>
      </w:r>
      <w:r w:rsidR="00317239" w:rsidRPr="000973DB">
        <w:rPr>
          <w:rFonts w:cs="Arial"/>
          <w:lang w:val="es-ES"/>
        </w:rPr>
        <w:t>nformar el responsable de</w:t>
      </w:r>
      <w:r>
        <w:rPr>
          <w:rFonts w:cs="Arial"/>
          <w:lang w:val="es-ES"/>
        </w:rPr>
        <w:t>l</w:t>
      </w:r>
      <w:r w:rsidR="00317239" w:rsidRPr="000973DB">
        <w:rPr>
          <w:rFonts w:cs="Arial"/>
          <w:lang w:val="es-ES"/>
        </w:rPr>
        <w:t xml:space="preserve"> </w:t>
      </w:r>
      <w:r w:rsidRPr="000973DB">
        <w:rPr>
          <w:rFonts w:cs="Arial"/>
          <w:lang w:val="es-ES"/>
        </w:rPr>
        <w:t>tratamiento</w:t>
      </w:r>
      <w:r>
        <w:rPr>
          <w:rFonts w:cs="Arial"/>
          <w:lang w:val="es-ES"/>
        </w:rPr>
        <w:t>, sin</w:t>
      </w:r>
      <w:r w:rsidR="00317239" w:rsidRPr="000973DB">
        <w:rPr>
          <w:rFonts w:cs="Arial"/>
          <w:lang w:val="es-ES"/>
        </w:rPr>
        <w:t xml:space="preserve"> </w:t>
      </w:r>
      <w:r w:rsidRPr="000973DB">
        <w:rPr>
          <w:rFonts w:cs="Arial"/>
          <w:lang w:val="es-ES"/>
        </w:rPr>
        <w:t>dilación</w:t>
      </w:r>
      <w:r>
        <w:rPr>
          <w:rFonts w:cs="Arial"/>
          <w:lang w:val="es-ES"/>
        </w:rPr>
        <w:t xml:space="preserve"> indebida y</w:t>
      </w:r>
      <w:r w:rsidR="00317239" w:rsidRPr="000973DB">
        <w:rPr>
          <w:rFonts w:cs="Arial"/>
          <w:lang w:val="es-ES"/>
        </w:rPr>
        <w:t xml:space="preserve"> en </w:t>
      </w:r>
      <w:r>
        <w:rPr>
          <w:rFonts w:cs="Arial"/>
          <w:lang w:val="es-ES"/>
        </w:rPr>
        <w:t>cualquier</w:t>
      </w:r>
      <w:r w:rsidR="00317239" w:rsidRPr="000973DB">
        <w:rPr>
          <w:rFonts w:cs="Arial"/>
          <w:lang w:val="es-ES"/>
        </w:rPr>
        <w:t xml:space="preserve"> cas</w:t>
      </w:r>
      <w:r>
        <w:rPr>
          <w:rFonts w:cs="Arial"/>
          <w:lang w:val="es-ES"/>
        </w:rPr>
        <w:t>o ante</w:t>
      </w:r>
      <w:r w:rsidR="00317239" w:rsidRPr="000973DB">
        <w:rPr>
          <w:rFonts w:cs="Arial"/>
          <w:lang w:val="es-ES"/>
        </w:rPr>
        <w:t xml:space="preserve">s de 24 </w:t>
      </w:r>
      <w:r w:rsidRPr="000973DB">
        <w:rPr>
          <w:rFonts w:cs="Arial"/>
          <w:lang w:val="es-ES"/>
        </w:rPr>
        <w:t>horas</w:t>
      </w:r>
      <w:r w:rsidR="00317239" w:rsidRPr="000973DB">
        <w:rPr>
          <w:rFonts w:cs="Arial"/>
          <w:lang w:val="es-ES"/>
        </w:rPr>
        <w:t xml:space="preserve"> des</w:t>
      </w:r>
      <w:r>
        <w:rPr>
          <w:rFonts w:cs="Arial"/>
          <w:lang w:val="es-ES"/>
        </w:rPr>
        <w:t>de</w:t>
      </w:r>
      <w:r w:rsidR="00317239" w:rsidRPr="000973DB">
        <w:rPr>
          <w:rFonts w:cs="Arial"/>
          <w:lang w:val="es-ES"/>
        </w:rPr>
        <w:t xml:space="preserve"> </w:t>
      </w:r>
      <w:r>
        <w:rPr>
          <w:rFonts w:cs="Arial"/>
          <w:lang w:val="es-ES"/>
        </w:rPr>
        <w:t>tener</w:t>
      </w:r>
      <w:r w:rsidR="00317239" w:rsidRPr="000973DB">
        <w:rPr>
          <w:rFonts w:cs="Arial"/>
          <w:lang w:val="es-ES"/>
        </w:rPr>
        <w:t xml:space="preserve"> </w:t>
      </w:r>
      <w:r w:rsidRPr="000973DB">
        <w:rPr>
          <w:rFonts w:cs="Arial"/>
          <w:lang w:val="es-ES"/>
        </w:rPr>
        <w:t>constancia</w:t>
      </w:r>
      <w:r>
        <w:rPr>
          <w:rFonts w:cs="Arial"/>
          <w:lang w:val="es-ES"/>
        </w:rPr>
        <w:t>, de las</w:t>
      </w:r>
      <w:r w:rsidR="00317239" w:rsidRPr="000973DB">
        <w:rPr>
          <w:rFonts w:cs="Arial"/>
          <w:lang w:val="es-ES"/>
        </w:rPr>
        <w:t xml:space="preserve"> </w:t>
      </w:r>
      <w:r w:rsidRPr="000973DB">
        <w:rPr>
          <w:rFonts w:cs="Arial"/>
          <w:lang w:val="es-ES"/>
        </w:rPr>
        <w:t>violaciones</w:t>
      </w:r>
      <w:r>
        <w:rPr>
          <w:rFonts w:cs="Arial"/>
          <w:lang w:val="es-ES"/>
        </w:rPr>
        <w:t xml:space="preserve"> de la seguridad de los dato</w:t>
      </w:r>
      <w:r w:rsidR="00317239" w:rsidRPr="000973DB">
        <w:rPr>
          <w:rFonts w:cs="Arial"/>
          <w:lang w:val="es-ES"/>
        </w:rPr>
        <w:t xml:space="preserve">s </w:t>
      </w:r>
      <w:r w:rsidRPr="000973DB">
        <w:rPr>
          <w:rFonts w:cs="Arial"/>
          <w:lang w:val="es-ES"/>
        </w:rPr>
        <w:t>personal</w:t>
      </w:r>
      <w:r>
        <w:rPr>
          <w:rFonts w:cs="Arial"/>
          <w:lang w:val="es-ES"/>
        </w:rPr>
        <w:t>es</w:t>
      </w:r>
      <w:r w:rsidR="00317239" w:rsidRPr="000973DB">
        <w:rPr>
          <w:rFonts w:cs="Arial"/>
          <w:lang w:val="es-ES"/>
        </w:rPr>
        <w:t xml:space="preserve"> </w:t>
      </w:r>
      <w:r>
        <w:rPr>
          <w:rFonts w:cs="Arial"/>
          <w:lang w:val="es-ES"/>
        </w:rPr>
        <w:t>a su cargo de las c</w:t>
      </w:r>
      <w:r w:rsidR="00317239" w:rsidRPr="000973DB">
        <w:rPr>
          <w:rFonts w:cs="Arial"/>
          <w:lang w:val="es-ES"/>
        </w:rPr>
        <w:t>ual</w:t>
      </w:r>
      <w:r>
        <w:rPr>
          <w:rFonts w:cs="Arial"/>
          <w:lang w:val="es-ES"/>
        </w:rPr>
        <w:t>es tenga conocimiento</w:t>
      </w:r>
      <w:r w:rsidR="00317239" w:rsidRPr="000973DB">
        <w:rPr>
          <w:rFonts w:cs="Arial"/>
          <w:lang w:val="es-ES"/>
        </w:rPr>
        <w:t xml:space="preserve">, </w:t>
      </w:r>
      <w:r w:rsidRPr="000973DB">
        <w:rPr>
          <w:rFonts w:cs="Arial"/>
          <w:lang w:val="es-ES"/>
        </w:rPr>
        <w:t>juntamente</w:t>
      </w:r>
      <w:r>
        <w:rPr>
          <w:rFonts w:cs="Arial"/>
          <w:lang w:val="es-ES"/>
        </w:rPr>
        <w:t xml:space="preserve"> con tod</w:t>
      </w:r>
      <w:r w:rsidR="00317239" w:rsidRPr="000973DB">
        <w:rPr>
          <w:rFonts w:cs="Arial"/>
          <w:lang w:val="es-ES"/>
        </w:rPr>
        <w:t xml:space="preserve">a la </w:t>
      </w:r>
      <w:r w:rsidRPr="000973DB">
        <w:rPr>
          <w:rFonts w:cs="Arial"/>
          <w:lang w:val="es-ES"/>
        </w:rPr>
        <w:t>información</w:t>
      </w:r>
      <w:r w:rsidR="00317239" w:rsidRPr="000973DB">
        <w:rPr>
          <w:rFonts w:cs="Arial"/>
          <w:lang w:val="es-ES"/>
        </w:rPr>
        <w:t xml:space="preserve"> </w:t>
      </w:r>
      <w:r w:rsidRPr="000973DB">
        <w:rPr>
          <w:rFonts w:cs="Arial"/>
          <w:lang w:val="es-ES"/>
        </w:rPr>
        <w:t>relevante</w:t>
      </w:r>
      <w:r>
        <w:rPr>
          <w:rFonts w:cs="Arial"/>
          <w:lang w:val="es-ES"/>
        </w:rPr>
        <w:t xml:space="preserve"> para</w:t>
      </w:r>
      <w:r w:rsidR="00317239" w:rsidRPr="000973DB">
        <w:rPr>
          <w:rFonts w:cs="Arial"/>
          <w:lang w:val="es-ES"/>
        </w:rPr>
        <w:t xml:space="preserve"> documentar </w:t>
      </w:r>
      <w:r>
        <w:rPr>
          <w:rFonts w:cs="Arial"/>
          <w:lang w:val="es-ES"/>
        </w:rPr>
        <w:t>y</w:t>
      </w:r>
      <w:r w:rsidR="00317239" w:rsidRPr="000973DB">
        <w:rPr>
          <w:rFonts w:cs="Arial"/>
          <w:lang w:val="es-ES"/>
        </w:rPr>
        <w:t xml:space="preserve"> comunicar la </w:t>
      </w:r>
      <w:r w:rsidRPr="000973DB">
        <w:rPr>
          <w:rFonts w:cs="Arial"/>
          <w:lang w:val="es-ES"/>
        </w:rPr>
        <w:t>incidencia</w:t>
      </w:r>
      <w:r>
        <w:rPr>
          <w:rFonts w:cs="Arial"/>
          <w:lang w:val="es-ES"/>
        </w:rPr>
        <w:t>, po</w:t>
      </w:r>
      <w:r w:rsidR="00317239" w:rsidRPr="000973DB">
        <w:rPr>
          <w:rFonts w:cs="Arial"/>
          <w:lang w:val="es-ES"/>
        </w:rPr>
        <w:t xml:space="preserve">r </w:t>
      </w:r>
      <w:r w:rsidRPr="000973DB">
        <w:rPr>
          <w:rFonts w:cs="Arial"/>
          <w:lang w:val="es-ES"/>
        </w:rPr>
        <w:t>correo</w:t>
      </w:r>
      <w:r w:rsidR="00317239" w:rsidRPr="000973DB">
        <w:rPr>
          <w:rFonts w:cs="Arial"/>
          <w:lang w:val="es-ES"/>
        </w:rPr>
        <w:t xml:space="preserve"> </w:t>
      </w:r>
      <w:r w:rsidRPr="000973DB">
        <w:rPr>
          <w:rFonts w:cs="Arial"/>
          <w:lang w:val="es-ES"/>
        </w:rPr>
        <w:t>electrónico</w:t>
      </w:r>
      <w:r w:rsidR="00317239" w:rsidRPr="000973DB">
        <w:rPr>
          <w:rFonts w:cs="Arial"/>
          <w:lang w:val="es-ES"/>
        </w:rPr>
        <w:t xml:space="preserve"> </w:t>
      </w:r>
      <w:r>
        <w:rPr>
          <w:rFonts w:cs="Arial"/>
          <w:lang w:val="es-ES"/>
        </w:rPr>
        <w:t>al correo indicado en</w:t>
      </w:r>
      <w:r w:rsidR="00317239" w:rsidRPr="000973DB">
        <w:rPr>
          <w:rFonts w:cs="Arial"/>
          <w:lang w:val="es-ES"/>
        </w:rPr>
        <w:t xml:space="preserve"> la </w:t>
      </w:r>
      <w:r w:rsidRPr="000973DB">
        <w:rPr>
          <w:rFonts w:cs="Arial"/>
          <w:lang w:val="es-ES"/>
        </w:rPr>
        <w:t>cláusula</w:t>
      </w:r>
      <w:r>
        <w:rPr>
          <w:rFonts w:cs="Arial"/>
          <w:lang w:val="es-ES"/>
        </w:rPr>
        <w:t xml:space="preserve"> octava</w:t>
      </w:r>
      <w:r w:rsidR="00317239" w:rsidRPr="000973DB">
        <w:rPr>
          <w:rFonts w:cs="Arial"/>
          <w:lang w:val="es-ES"/>
        </w:rPr>
        <w:t xml:space="preserve"> </w:t>
      </w:r>
      <w:r>
        <w:rPr>
          <w:rFonts w:cs="Arial"/>
          <w:lang w:val="es-ES"/>
        </w:rPr>
        <w:t>de este acuerdo de encargo</w:t>
      </w:r>
      <w:r w:rsidR="00317239" w:rsidRPr="000973DB">
        <w:rPr>
          <w:rFonts w:cs="Arial"/>
          <w:lang w:val="es-ES"/>
        </w:rPr>
        <w:t>.</w:t>
      </w:r>
    </w:p>
    <w:p w:rsidR="00317239" w:rsidRPr="000973DB" w:rsidRDefault="00317239" w:rsidP="00317239">
      <w:pPr>
        <w:pStyle w:val="Pargrafdellista"/>
        <w:spacing w:after="0"/>
        <w:ind w:left="708"/>
        <w:contextualSpacing w:val="0"/>
        <w:jc w:val="both"/>
        <w:rPr>
          <w:rFonts w:cs="Arial"/>
          <w:lang w:val="es-ES"/>
        </w:rPr>
      </w:pPr>
    </w:p>
    <w:p w:rsidR="00317239" w:rsidRPr="000973DB" w:rsidRDefault="00BF2612" w:rsidP="00317239">
      <w:pPr>
        <w:pStyle w:val="Pargrafdellista"/>
        <w:spacing w:after="0"/>
        <w:ind w:left="708"/>
        <w:contextualSpacing w:val="0"/>
        <w:jc w:val="both"/>
        <w:rPr>
          <w:rFonts w:cs="Arial"/>
          <w:lang w:val="es-ES"/>
        </w:rPr>
      </w:pPr>
      <w:r>
        <w:rPr>
          <w:rFonts w:cs="Arial"/>
          <w:lang w:val="es-ES"/>
        </w:rPr>
        <w:t>Si se dispone</w:t>
      </w:r>
      <w:r w:rsidR="00317239" w:rsidRPr="000973DB">
        <w:rPr>
          <w:rFonts w:cs="Arial"/>
          <w:lang w:val="es-ES"/>
        </w:rPr>
        <w:t xml:space="preserve">, </w:t>
      </w:r>
      <w:r>
        <w:rPr>
          <w:rFonts w:cs="Arial"/>
          <w:lang w:val="es-ES"/>
        </w:rPr>
        <w:t>debe facilitar, como</w:t>
      </w:r>
      <w:r w:rsidR="00317239" w:rsidRPr="000973DB">
        <w:rPr>
          <w:rFonts w:cs="Arial"/>
          <w:lang w:val="es-ES"/>
        </w:rPr>
        <w:t xml:space="preserve"> </w:t>
      </w:r>
      <w:r w:rsidRPr="000973DB">
        <w:rPr>
          <w:rFonts w:cs="Arial"/>
          <w:lang w:val="es-ES"/>
        </w:rPr>
        <w:t>mínimo</w:t>
      </w:r>
      <w:r w:rsidR="00317239" w:rsidRPr="000973DB">
        <w:rPr>
          <w:rFonts w:cs="Arial"/>
          <w:lang w:val="es-ES"/>
        </w:rPr>
        <w:t xml:space="preserve">, la </w:t>
      </w:r>
      <w:r w:rsidRPr="000973DB">
        <w:rPr>
          <w:rFonts w:cs="Arial"/>
          <w:lang w:val="es-ES"/>
        </w:rPr>
        <w:t>información</w:t>
      </w:r>
      <w:r>
        <w:rPr>
          <w:rFonts w:cs="Arial"/>
          <w:lang w:val="es-ES"/>
        </w:rPr>
        <w:t xml:space="preserve"> especificada en el apartado</w:t>
      </w:r>
      <w:r w:rsidR="00317239" w:rsidRPr="000973DB">
        <w:rPr>
          <w:rFonts w:cs="Arial"/>
          <w:lang w:val="es-ES"/>
        </w:rPr>
        <w:t xml:space="preserve"> b) del </w:t>
      </w:r>
      <w:r w:rsidRPr="000973DB">
        <w:rPr>
          <w:rFonts w:cs="Arial"/>
          <w:lang w:val="es-ES"/>
        </w:rPr>
        <w:t>punto</w:t>
      </w:r>
      <w:r>
        <w:rPr>
          <w:rFonts w:cs="Arial"/>
          <w:lang w:val="es-ES"/>
        </w:rPr>
        <w:t xml:space="preserve"> 1 y</w:t>
      </w:r>
      <w:r w:rsidR="00317239" w:rsidRPr="000973DB">
        <w:rPr>
          <w:rFonts w:cs="Arial"/>
          <w:lang w:val="es-ES"/>
        </w:rPr>
        <w:t xml:space="preserve">, </w:t>
      </w:r>
      <w:r w:rsidRPr="000973DB">
        <w:rPr>
          <w:rFonts w:cs="Arial"/>
          <w:lang w:val="es-ES"/>
        </w:rPr>
        <w:t>adicionalmente</w:t>
      </w:r>
      <w:r w:rsidR="00317239" w:rsidRPr="000973DB">
        <w:rPr>
          <w:rFonts w:cs="Arial"/>
          <w:lang w:val="es-ES"/>
        </w:rPr>
        <w:t>, el nom</w:t>
      </w:r>
      <w:r>
        <w:rPr>
          <w:rFonts w:cs="Arial"/>
          <w:lang w:val="es-ES"/>
        </w:rPr>
        <w:t xml:space="preserve">bre y los datos de </w:t>
      </w:r>
      <w:r w:rsidR="00317239" w:rsidRPr="000973DB">
        <w:rPr>
          <w:rFonts w:cs="Arial"/>
          <w:lang w:val="es-ES"/>
        </w:rPr>
        <w:t xml:space="preserve">un </w:t>
      </w:r>
      <w:r w:rsidRPr="000973DB">
        <w:rPr>
          <w:rFonts w:cs="Arial"/>
          <w:lang w:val="es-ES"/>
        </w:rPr>
        <w:t>punto</w:t>
      </w:r>
      <w:r>
        <w:rPr>
          <w:rFonts w:cs="Arial"/>
          <w:lang w:val="es-ES"/>
        </w:rPr>
        <w:t xml:space="preserve"> de contacto</w:t>
      </w:r>
      <w:r w:rsidR="00317239" w:rsidRPr="000973DB">
        <w:rPr>
          <w:rFonts w:cs="Arial"/>
          <w:lang w:val="es-ES"/>
        </w:rPr>
        <w:t xml:space="preserve"> </w:t>
      </w:r>
      <w:r>
        <w:rPr>
          <w:rFonts w:cs="Arial"/>
          <w:lang w:val="es-ES"/>
        </w:rPr>
        <w:t>en el que poder obtener más información</w:t>
      </w:r>
      <w:r w:rsidR="00317239" w:rsidRPr="000973DB">
        <w:rPr>
          <w:rFonts w:cs="Arial"/>
          <w:lang w:val="es-ES"/>
        </w:rPr>
        <w:t>.</w:t>
      </w:r>
    </w:p>
    <w:p w:rsidR="00317239" w:rsidRPr="000973DB" w:rsidRDefault="00317239" w:rsidP="00317239">
      <w:pPr>
        <w:pStyle w:val="Pargrafdellista"/>
        <w:spacing w:after="0"/>
        <w:ind w:left="708"/>
        <w:contextualSpacing w:val="0"/>
        <w:jc w:val="both"/>
        <w:rPr>
          <w:rFonts w:cs="Arial"/>
          <w:lang w:val="es-ES"/>
        </w:rPr>
      </w:pPr>
    </w:p>
    <w:p w:rsidR="00317239" w:rsidRPr="000973DB" w:rsidRDefault="00317239" w:rsidP="00317239">
      <w:pPr>
        <w:pStyle w:val="Pargrafdellista"/>
        <w:spacing w:after="0"/>
        <w:ind w:left="708"/>
        <w:contextualSpacing w:val="0"/>
        <w:jc w:val="both"/>
        <w:rPr>
          <w:rFonts w:cs="Arial"/>
          <w:lang w:val="es-ES"/>
        </w:rPr>
      </w:pPr>
      <w:r w:rsidRPr="000973DB">
        <w:rPr>
          <w:rFonts w:cs="Arial"/>
          <w:lang w:val="es-ES"/>
        </w:rPr>
        <w:t xml:space="preserve">Si no </w:t>
      </w:r>
      <w:r w:rsidR="00BF2612" w:rsidRPr="000973DB">
        <w:rPr>
          <w:rFonts w:cs="Arial"/>
          <w:lang w:val="es-ES"/>
        </w:rPr>
        <w:t>es</w:t>
      </w:r>
      <w:r w:rsidRPr="000973DB">
        <w:rPr>
          <w:rFonts w:cs="Arial"/>
          <w:lang w:val="es-ES"/>
        </w:rPr>
        <w:t xml:space="preserve"> </w:t>
      </w:r>
      <w:r w:rsidR="00BF2612" w:rsidRPr="000973DB">
        <w:rPr>
          <w:rFonts w:cs="Arial"/>
          <w:lang w:val="es-ES"/>
        </w:rPr>
        <w:t>posible</w:t>
      </w:r>
      <w:r w:rsidRPr="000973DB">
        <w:rPr>
          <w:rFonts w:cs="Arial"/>
          <w:lang w:val="es-ES"/>
        </w:rPr>
        <w:t xml:space="preserve"> facilitar la </w:t>
      </w:r>
      <w:r w:rsidR="00BF2612" w:rsidRPr="000973DB">
        <w:rPr>
          <w:rFonts w:cs="Arial"/>
          <w:lang w:val="es-ES"/>
        </w:rPr>
        <w:t>información</w:t>
      </w:r>
      <w:r w:rsidRPr="000973DB">
        <w:rPr>
          <w:rFonts w:cs="Arial"/>
          <w:lang w:val="es-ES"/>
        </w:rPr>
        <w:t xml:space="preserve"> </w:t>
      </w:r>
      <w:r w:rsidR="00BF2612" w:rsidRPr="000973DB">
        <w:rPr>
          <w:rFonts w:cs="Arial"/>
          <w:lang w:val="es-ES"/>
        </w:rPr>
        <w:t>simultáneamente</w:t>
      </w:r>
      <w:r w:rsidR="00BF2612">
        <w:rPr>
          <w:rFonts w:cs="Arial"/>
          <w:lang w:val="es-ES"/>
        </w:rPr>
        <w:t>, y en la medida</w:t>
      </w:r>
      <w:r w:rsidRPr="000973DB">
        <w:rPr>
          <w:rFonts w:cs="Arial"/>
          <w:lang w:val="es-ES"/>
        </w:rPr>
        <w:t xml:space="preserve"> en </w:t>
      </w:r>
      <w:r w:rsidR="00BF2612" w:rsidRPr="000973DB">
        <w:rPr>
          <w:rFonts w:cs="Arial"/>
          <w:lang w:val="es-ES"/>
        </w:rPr>
        <w:t>qué</w:t>
      </w:r>
      <w:r w:rsidR="00BF2612">
        <w:rPr>
          <w:rFonts w:cs="Arial"/>
          <w:lang w:val="es-ES"/>
        </w:rPr>
        <w:t xml:space="preserve"> no lo sea</w:t>
      </w:r>
      <w:r w:rsidRPr="000973DB">
        <w:rPr>
          <w:rFonts w:cs="Arial"/>
          <w:lang w:val="es-ES"/>
        </w:rPr>
        <w:t xml:space="preserve">, la </w:t>
      </w:r>
      <w:r w:rsidR="00BF2612" w:rsidRPr="000973DB">
        <w:rPr>
          <w:rFonts w:cs="Arial"/>
          <w:lang w:val="es-ES"/>
        </w:rPr>
        <w:t>información</w:t>
      </w:r>
      <w:r w:rsidR="00BF2612">
        <w:rPr>
          <w:rFonts w:cs="Arial"/>
          <w:lang w:val="es-ES"/>
        </w:rPr>
        <w:t xml:space="preserve"> se </w:t>
      </w:r>
      <w:r w:rsidRPr="000973DB">
        <w:rPr>
          <w:rFonts w:cs="Arial"/>
          <w:lang w:val="es-ES"/>
        </w:rPr>
        <w:t>ha de f</w:t>
      </w:r>
      <w:r w:rsidR="00BF2612">
        <w:rPr>
          <w:rFonts w:cs="Arial"/>
          <w:lang w:val="es-ES"/>
        </w:rPr>
        <w:t>acilitar de manera gradual sin</w:t>
      </w:r>
      <w:r w:rsidRPr="000973DB">
        <w:rPr>
          <w:rFonts w:cs="Arial"/>
          <w:lang w:val="es-ES"/>
        </w:rPr>
        <w:t xml:space="preserve"> </w:t>
      </w:r>
      <w:r w:rsidR="00BF2612" w:rsidRPr="000973DB">
        <w:rPr>
          <w:rFonts w:cs="Arial"/>
          <w:lang w:val="es-ES"/>
        </w:rPr>
        <w:t>dilación</w:t>
      </w:r>
      <w:r w:rsidR="00BF2612">
        <w:rPr>
          <w:rFonts w:cs="Arial"/>
          <w:lang w:val="es-ES"/>
        </w:rPr>
        <w:t xml:space="preserve"> indebi</w:t>
      </w:r>
      <w:r w:rsidRPr="000973DB">
        <w:rPr>
          <w:rFonts w:cs="Arial"/>
          <w:lang w:val="es-ES"/>
        </w:rPr>
        <w:t>da.</w:t>
      </w:r>
    </w:p>
    <w:p w:rsidR="00317239" w:rsidRPr="000973DB" w:rsidRDefault="00317239" w:rsidP="00317239">
      <w:pPr>
        <w:pStyle w:val="Pargrafdellista"/>
        <w:spacing w:after="0"/>
        <w:ind w:left="708"/>
        <w:contextualSpacing w:val="0"/>
        <w:jc w:val="both"/>
        <w:rPr>
          <w:rFonts w:cs="Arial"/>
          <w:lang w:val="es-ES"/>
        </w:rPr>
      </w:pPr>
    </w:p>
    <w:p w:rsidR="00317239" w:rsidRPr="000973DB" w:rsidRDefault="00317239" w:rsidP="00317239">
      <w:pPr>
        <w:pStyle w:val="Pargrafdellista"/>
        <w:numPr>
          <w:ilvl w:val="0"/>
          <w:numId w:val="8"/>
        </w:numPr>
        <w:spacing w:after="0"/>
        <w:ind w:left="357" w:hanging="357"/>
        <w:contextualSpacing w:val="0"/>
        <w:jc w:val="both"/>
        <w:rPr>
          <w:rFonts w:cs="Arial"/>
          <w:i/>
          <w:lang w:val="es-ES"/>
        </w:rPr>
      </w:pPr>
      <w:r w:rsidRPr="000973DB">
        <w:rPr>
          <w:rFonts w:cs="Arial"/>
          <w:lang w:val="es-ES"/>
        </w:rPr>
        <w:t>Impl</w:t>
      </w:r>
      <w:r w:rsidR="004F2F2E">
        <w:rPr>
          <w:rFonts w:cs="Arial"/>
          <w:lang w:val="es-ES"/>
        </w:rPr>
        <w:t>ementar les medidas de seguridad oportunas de acue</w:t>
      </w:r>
      <w:r w:rsidRPr="000973DB">
        <w:rPr>
          <w:rFonts w:cs="Arial"/>
          <w:lang w:val="es-ES"/>
        </w:rPr>
        <w:t>rd</w:t>
      </w:r>
      <w:r w:rsidR="004F2F2E">
        <w:rPr>
          <w:rFonts w:cs="Arial"/>
          <w:lang w:val="es-ES"/>
        </w:rPr>
        <w:t>o con</w:t>
      </w:r>
      <w:r w:rsidRPr="000973DB">
        <w:rPr>
          <w:rFonts w:cs="Arial"/>
          <w:lang w:val="es-ES"/>
        </w:rPr>
        <w:t xml:space="preserve"> el </w:t>
      </w:r>
      <w:r w:rsidR="004F2F2E" w:rsidRPr="000973DB">
        <w:rPr>
          <w:rFonts w:cs="Arial"/>
          <w:lang w:val="es-ES"/>
        </w:rPr>
        <w:t>nivel</w:t>
      </w:r>
      <w:r w:rsidR="004F2F2E">
        <w:rPr>
          <w:rFonts w:cs="Arial"/>
          <w:lang w:val="es-ES"/>
        </w:rPr>
        <w:t xml:space="preserve"> de riesgo determinado para</w:t>
      </w:r>
      <w:r w:rsidRPr="000973DB">
        <w:rPr>
          <w:rFonts w:cs="Arial"/>
          <w:lang w:val="es-ES"/>
        </w:rPr>
        <w:t xml:space="preserve"> cada </w:t>
      </w:r>
      <w:r w:rsidR="004F2F2E" w:rsidRPr="000973DB">
        <w:rPr>
          <w:rFonts w:cs="Arial"/>
          <w:lang w:val="es-ES"/>
        </w:rPr>
        <w:t>tratamiento</w:t>
      </w:r>
      <w:r w:rsidR="004F2F2E">
        <w:rPr>
          <w:rFonts w:cs="Arial"/>
          <w:lang w:val="es-ES"/>
        </w:rPr>
        <w:t xml:space="preserve"> objeto del encargo</w:t>
      </w:r>
      <w:r w:rsidRPr="000973DB">
        <w:rPr>
          <w:rFonts w:cs="Arial"/>
          <w:lang w:val="es-ES"/>
        </w:rPr>
        <w:t xml:space="preserve"> que </w:t>
      </w:r>
      <w:r w:rsidR="004F2F2E">
        <w:rPr>
          <w:rFonts w:cs="Arial"/>
          <w:lang w:val="es-ES"/>
        </w:rPr>
        <w:t xml:space="preserve">se derivan de la </w:t>
      </w:r>
      <w:r w:rsidR="004F2F2E" w:rsidRPr="000973DB">
        <w:rPr>
          <w:rFonts w:cs="Arial"/>
          <w:lang w:val="es-ES"/>
        </w:rPr>
        <w:t>aplicación</w:t>
      </w:r>
      <w:r w:rsidR="004F2F2E">
        <w:rPr>
          <w:rFonts w:cs="Arial"/>
          <w:lang w:val="es-ES"/>
        </w:rPr>
        <w:t xml:space="preserve"> del Esquema Nacional de Seguridad</w:t>
      </w:r>
      <w:r w:rsidRPr="000973DB">
        <w:rPr>
          <w:rFonts w:cs="Arial"/>
          <w:lang w:val="es-ES"/>
        </w:rPr>
        <w:t xml:space="preserve"> (ENS) </w:t>
      </w:r>
      <w:r w:rsidRPr="000973DB">
        <w:rPr>
          <w:rFonts w:cs="Arial"/>
          <w:i/>
          <w:color w:val="4F81BD" w:themeColor="accent1"/>
          <w:lang w:val="es-ES"/>
        </w:rPr>
        <w:t xml:space="preserve">[seria </w:t>
      </w:r>
      <w:r w:rsidR="004F2F2E" w:rsidRPr="000973DB">
        <w:rPr>
          <w:rFonts w:cs="Arial"/>
          <w:i/>
          <w:color w:val="4F81BD" w:themeColor="accent1"/>
          <w:lang w:val="es-ES"/>
        </w:rPr>
        <w:t>recomendable</w:t>
      </w:r>
      <w:r w:rsidRPr="000973DB">
        <w:rPr>
          <w:rFonts w:cs="Arial"/>
          <w:i/>
          <w:color w:val="4F81BD" w:themeColor="accent1"/>
          <w:lang w:val="es-ES"/>
        </w:rPr>
        <w:t xml:space="preserve"> </w:t>
      </w:r>
      <w:r w:rsidR="004F2F2E">
        <w:rPr>
          <w:rFonts w:cs="Arial"/>
          <w:i/>
          <w:color w:val="4F81BD" w:themeColor="accent1"/>
          <w:lang w:val="es-ES"/>
        </w:rPr>
        <w:lastRenderedPageBreak/>
        <w:t>especificar las medidas</w:t>
      </w:r>
      <w:r w:rsidRPr="000973DB">
        <w:rPr>
          <w:rFonts w:cs="Arial"/>
          <w:i/>
          <w:color w:val="4F81BD" w:themeColor="accent1"/>
          <w:lang w:val="es-ES"/>
        </w:rPr>
        <w:t xml:space="preserve"> d</w:t>
      </w:r>
      <w:r w:rsidR="004F2F2E">
        <w:rPr>
          <w:rFonts w:cs="Arial"/>
          <w:i/>
          <w:color w:val="4F81BD" w:themeColor="accent1"/>
          <w:lang w:val="es-ES"/>
        </w:rPr>
        <w:t>e seguridad que se aplican descrita</w:t>
      </w:r>
      <w:r w:rsidRPr="000973DB">
        <w:rPr>
          <w:rFonts w:cs="Arial"/>
          <w:i/>
          <w:color w:val="4F81BD" w:themeColor="accent1"/>
          <w:lang w:val="es-ES"/>
        </w:rPr>
        <w:t xml:space="preserve">s de manera concreta en un </w:t>
      </w:r>
      <w:r w:rsidR="004F2F2E" w:rsidRPr="000973DB">
        <w:rPr>
          <w:rFonts w:cs="Arial"/>
          <w:i/>
          <w:color w:val="4F81BD" w:themeColor="accent1"/>
          <w:lang w:val="es-ES"/>
        </w:rPr>
        <w:t>anexo</w:t>
      </w:r>
      <w:r w:rsidRPr="000973DB">
        <w:rPr>
          <w:rFonts w:cs="Arial"/>
          <w:i/>
          <w:color w:val="4F81BD" w:themeColor="accent1"/>
          <w:lang w:val="es-ES"/>
        </w:rPr>
        <w:t xml:space="preserve"> a </w:t>
      </w:r>
      <w:r w:rsidR="004F2F2E">
        <w:rPr>
          <w:rFonts w:cs="Arial"/>
          <w:i/>
          <w:color w:val="4F81BD" w:themeColor="accent1"/>
          <w:lang w:val="es-ES"/>
        </w:rPr>
        <w:t>este acue</w:t>
      </w:r>
      <w:r w:rsidRPr="000973DB">
        <w:rPr>
          <w:rFonts w:cs="Arial"/>
          <w:i/>
          <w:color w:val="4F81BD" w:themeColor="accent1"/>
          <w:lang w:val="es-ES"/>
        </w:rPr>
        <w:t>rd</w:t>
      </w:r>
      <w:r w:rsidR="004F2F2E">
        <w:rPr>
          <w:rFonts w:cs="Arial"/>
          <w:i/>
          <w:color w:val="4F81BD" w:themeColor="accent1"/>
          <w:lang w:val="es-ES"/>
        </w:rPr>
        <w:t>o</w:t>
      </w:r>
      <w:r w:rsidRPr="000973DB">
        <w:rPr>
          <w:rFonts w:cs="Arial"/>
          <w:i/>
          <w:color w:val="4F81BD" w:themeColor="accent1"/>
          <w:lang w:val="es-ES"/>
        </w:rPr>
        <w:t xml:space="preserve">]. </w:t>
      </w:r>
    </w:p>
    <w:p w:rsidR="00317239" w:rsidRPr="000973DB" w:rsidRDefault="00317239" w:rsidP="00317239">
      <w:pPr>
        <w:pStyle w:val="Pargrafdellista"/>
        <w:spacing w:after="0"/>
        <w:ind w:left="357"/>
        <w:contextualSpacing w:val="0"/>
        <w:jc w:val="both"/>
        <w:rPr>
          <w:rFonts w:cs="Arial"/>
          <w:i/>
          <w:lang w:val="es-ES"/>
        </w:rPr>
      </w:pPr>
    </w:p>
    <w:p w:rsidR="00317239" w:rsidRPr="000973DB" w:rsidRDefault="004F2F2E" w:rsidP="00317239">
      <w:pPr>
        <w:pStyle w:val="Pargrafdellista"/>
        <w:spacing w:after="0"/>
        <w:ind w:left="709" w:hanging="425"/>
        <w:contextualSpacing w:val="0"/>
        <w:jc w:val="both"/>
        <w:rPr>
          <w:rFonts w:cs="Arial"/>
          <w:lang w:val="es-ES"/>
        </w:rPr>
      </w:pPr>
      <w:r>
        <w:rPr>
          <w:rFonts w:cs="Arial"/>
          <w:lang w:val="es-ES"/>
        </w:rPr>
        <w:t>En todo cas, debe</w:t>
      </w:r>
      <w:r w:rsidR="00317239" w:rsidRPr="000973DB">
        <w:rPr>
          <w:rFonts w:cs="Arial"/>
          <w:lang w:val="es-ES"/>
        </w:rPr>
        <w:t xml:space="preserve"> implantar </w:t>
      </w:r>
      <w:r w:rsidRPr="000973DB">
        <w:rPr>
          <w:rFonts w:cs="Arial"/>
          <w:lang w:val="es-ES"/>
        </w:rPr>
        <w:t>mecanismos</w:t>
      </w:r>
      <w:r w:rsidR="00317239" w:rsidRPr="000973DB">
        <w:rPr>
          <w:rFonts w:cs="Arial"/>
          <w:lang w:val="es-ES"/>
        </w:rPr>
        <w:t xml:space="preserve"> p</w:t>
      </w:r>
      <w:r>
        <w:rPr>
          <w:rFonts w:cs="Arial"/>
          <w:lang w:val="es-ES"/>
        </w:rPr>
        <w:t>a</w:t>
      </w:r>
      <w:r w:rsidR="00317239" w:rsidRPr="000973DB">
        <w:rPr>
          <w:rFonts w:cs="Arial"/>
          <w:lang w:val="es-ES"/>
        </w:rPr>
        <w:t>r</w:t>
      </w:r>
      <w:r>
        <w:rPr>
          <w:rFonts w:cs="Arial"/>
          <w:lang w:val="es-ES"/>
        </w:rPr>
        <w:t>a</w:t>
      </w:r>
      <w:r w:rsidR="00317239" w:rsidRPr="000973DB">
        <w:rPr>
          <w:rFonts w:cs="Arial"/>
          <w:lang w:val="es-ES"/>
        </w:rPr>
        <w:t>:</w:t>
      </w:r>
    </w:p>
    <w:p w:rsidR="00317239" w:rsidRPr="000973DB" w:rsidRDefault="00317239" w:rsidP="00317239">
      <w:pPr>
        <w:pStyle w:val="Pargrafdellista"/>
        <w:spacing w:after="0"/>
        <w:ind w:left="709" w:hanging="425"/>
        <w:contextualSpacing w:val="0"/>
        <w:jc w:val="both"/>
        <w:rPr>
          <w:rFonts w:cs="Arial"/>
          <w:lang w:val="es-ES"/>
        </w:rPr>
      </w:pPr>
    </w:p>
    <w:p w:rsidR="00317239" w:rsidRPr="000973DB" w:rsidRDefault="00317239" w:rsidP="00317239">
      <w:pPr>
        <w:numPr>
          <w:ilvl w:val="0"/>
          <w:numId w:val="7"/>
        </w:numPr>
        <w:spacing w:after="0"/>
        <w:ind w:left="993" w:hanging="426"/>
        <w:jc w:val="both"/>
        <w:rPr>
          <w:rFonts w:cs="Arial"/>
          <w:lang w:val="es-ES"/>
        </w:rPr>
      </w:pPr>
      <w:r w:rsidRPr="000973DB">
        <w:rPr>
          <w:rFonts w:cs="Arial"/>
          <w:lang w:val="es-ES"/>
        </w:rPr>
        <w:t>Garanti</w:t>
      </w:r>
      <w:r w:rsidR="004F2F2E">
        <w:rPr>
          <w:rFonts w:cs="Arial"/>
          <w:lang w:val="es-ES"/>
        </w:rPr>
        <w:t>zar la confidencialidad</w:t>
      </w:r>
      <w:r w:rsidRPr="000973DB">
        <w:rPr>
          <w:rFonts w:cs="Arial"/>
          <w:lang w:val="es-ES"/>
        </w:rPr>
        <w:t xml:space="preserve">, </w:t>
      </w:r>
      <w:r w:rsidR="004F2F2E" w:rsidRPr="000973DB">
        <w:rPr>
          <w:rFonts w:cs="Arial"/>
          <w:lang w:val="es-ES"/>
        </w:rPr>
        <w:t>integridad</w:t>
      </w:r>
      <w:r w:rsidRPr="000973DB">
        <w:rPr>
          <w:rFonts w:cs="Arial"/>
          <w:lang w:val="es-ES"/>
        </w:rPr>
        <w:t xml:space="preserve">, </w:t>
      </w:r>
      <w:r w:rsidR="004F2F2E" w:rsidRPr="000973DB">
        <w:rPr>
          <w:rFonts w:cs="Arial"/>
          <w:lang w:val="es-ES"/>
        </w:rPr>
        <w:t>disponibilidad</w:t>
      </w:r>
      <w:r w:rsidR="004F2F2E">
        <w:rPr>
          <w:rFonts w:cs="Arial"/>
          <w:lang w:val="es-ES"/>
        </w:rPr>
        <w:t xml:space="preserve"> y</w:t>
      </w:r>
      <w:r w:rsidRPr="000973DB">
        <w:rPr>
          <w:rFonts w:cs="Arial"/>
          <w:lang w:val="es-ES"/>
        </w:rPr>
        <w:t xml:space="preserve"> </w:t>
      </w:r>
      <w:r w:rsidR="004F2F2E" w:rsidRPr="000973DB">
        <w:rPr>
          <w:rFonts w:cs="Arial"/>
          <w:lang w:val="es-ES"/>
        </w:rPr>
        <w:t>resiliencia</w:t>
      </w:r>
      <w:r w:rsidRPr="000973DB">
        <w:rPr>
          <w:rFonts w:cs="Arial"/>
          <w:lang w:val="es-ES"/>
        </w:rPr>
        <w:t xml:space="preserve"> </w:t>
      </w:r>
      <w:r w:rsidR="004F2F2E" w:rsidRPr="000973DB">
        <w:rPr>
          <w:rFonts w:cs="Arial"/>
          <w:lang w:val="es-ES"/>
        </w:rPr>
        <w:t>permanentes</w:t>
      </w:r>
      <w:r w:rsidRPr="000973DB">
        <w:rPr>
          <w:rFonts w:cs="Arial"/>
          <w:lang w:val="es-ES"/>
        </w:rPr>
        <w:t xml:space="preserve"> de</w:t>
      </w:r>
      <w:r w:rsidR="004F2F2E">
        <w:rPr>
          <w:rFonts w:cs="Arial"/>
          <w:lang w:val="es-ES"/>
        </w:rPr>
        <w:t xml:space="preserve"> </w:t>
      </w:r>
      <w:r w:rsidRPr="000973DB">
        <w:rPr>
          <w:rFonts w:cs="Arial"/>
          <w:lang w:val="es-ES"/>
        </w:rPr>
        <w:t>l</w:t>
      </w:r>
      <w:r w:rsidR="004F2F2E">
        <w:rPr>
          <w:rFonts w:cs="Arial"/>
          <w:lang w:val="es-ES"/>
        </w:rPr>
        <w:t>o</w:t>
      </w:r>
      <w:r w:rsidRPr="000973DB">
        <w:rPr>
          <w:rFonts w:cs="Arial"/>
          <w:lang w:val="es-ES"/>
        </w:rPr>
        <w:t xml:space="preserve">s </w:t>
      </w:r>
      <w:r w:rsidR="004F2F2E" w:rsidRPr="000973DB">
        <w:rPr>
          <w:rFonts w:cs="Arial"/>
          <w:lang w:val="es-ES"/>
        </w:rPr>
        <w:t>sistemas</w:t>
      </w:r>
      <w:r w:rsidR="004F2F2E">
        <w:rPr>
          <w:rFonts w:cs="Arial"/>
          <w:lang w:val="es-ES"/>
        </w:rPr>
        <w:t xml:space="preserve"> y servicio</w:t>
      </w:r>
      <w:r w:rsidRPr="000973DB">
        <w:rPr>
          <w:rFonts w:cs="Arial"/>
          <w:lang w:val="es-ES"/>
        </w:rPr>
        <w:t xml:space="preserve">s de </w:t>
      </w:r>
      <w:r w:rsidR="004F2F2E" w:rsidRPr="000973DB">
        <w:rPr>
          <w:rFonts w:cs="Arial"/>
          <w:lang w:val="es-ES"/>
        </w:rPr>
        <w:t>tratamiento</w:t>
      </w:r>
      <w:r w:rsidRPr="000973DB">
        <w:rPr>
          <w:rFonts w:cs="Arial"/>
          <w:lang w:val="es-ES"/>
        </w:rPr>
        <w:t>.</w:t>
      </w:r>
    </w:p>
    <w:p w:rsidR="00317239" w:rsidRPr="000973DB" w:rsidRDefault="00317239" w:rsidP="00317239">
      <w:pPr>
        <w:spacing w:after="0"/>
        <w:ind w:left="993"/>
        <w:jc w:val="both"/>
        <w:rPr>
          <w:rFonts w:cs="Arial"/>
          <w:lang w:val="es-ES"/>
        </w:rPr>
      </w:pPr>
    </w:p>
    <w:p w:rsidR="00317239" w:rsidRPr="000973DB" w:rsidRDefault="00317239" w:rsidP="00317239">
      <w:pPr>
        <w:numPr>
          <w:ilvl w:val="0"/>
          <w:numId w:val="7"/>
        </w:numPr>
        <w:spacing w:after="0"/>
        <w:ind w:left="993" w:hanging="426"/>
        <w:jc w:val="both"/>
        <w:rPr>
          <w:rFonts w:cs="Arial"/>
          <w:lang w:val="es-ES"/>
        </w:rPr>
      </w:pPr>
      <w:r w:rsidRPr="000973DB">
        <w:rPr>
          <w:rFonts w:cs="Arial"/>
          <w:lang w:val="es-ES"/>
        </w:rPr>
        <w:t xml:space="preserve">Restaurar la </w:t>
      </w:r>
      <w:r w:rsidR="004F2F2E" w:rsidRPr="000973DB">
        <w:rPr>
          <w:rFonts w:cs="Arial"/>
          <w:lang w:val="es-ES"/>
        </w:rPr>
        <w:t>disponibilidad</w:t>
      </w:r>
      <w:r w:rsidRPr="000973DB">
        <w:rPr>
          <w:rFonts w:cs="Arial"/>
          <w:lang w:val="es-ES"/>
        </w:rPr>
        <w:t xml:space="preserve"> </w:t>
      </w:r>
      <w:r w:rsidR="004F2F2E">
        <w:rPr>
          <w:rFonts w:cs="Arial"/>
          <w:lang w:val="es-ES"/>
        </w:rPr>
        <w:t xml:space="preserve">y el </w:t>
      </w:r>
      <w:r w:rsidR="004F2F2E" w:rsidRPr="000973DB">
        <w:rPr>
          <w:rFonts w:cs="Arial"/>
          <w:lang w:val="es-ES"/>
        </w:rPr>
        <w:t>acceso</w:t>
      </w:r>
      <w:r w:rsidR="004F2F2E">
        <w:rPr>
          <w:rFonts w:cs="Arial"/>
          <w:lang w:val="es-ES"/>
        </w:rPr>
        <w:t xml:space="preserve"> a los dato</w:t>
      </w:r>
      <w:r w:rsidRPr="000973DB">
        <w:rPr>
          <w:rFonts w:cs="Arial"/>
          <w:lang w:val="es-ES"/>
        </w:rPr>
        <w:t xml:space="preserve">s </w:t>
      </w:r>
      <w:r w:rsidR="004F2F2E" w:rsidRPr="000973DB">
        <w:rPr>
          <w:rFonts w:cs="Arial"/>
          <w:lang w:val="es-ES"/>
        </w:rPr>
        <w:t>personal</w:t>
      </w:r>
      <w:r w:rsidRPr="000973DB">
        <w:rPr>
          <w:rFonts w:cs="Arial"/>
          <w:lang w:val="es-ES"/>
        </w:rPr>
        <w:t xml:space="preserve"> de forma </w:t>
      </w:r>
      <w:r w:rsidR="004F2F2E" w:rsidRPr="000973DB">
        <w:rPr>
          <w:rFonts w:cs="Arial"/>
          <w:lang w:val="es-ES"/>
        </w:rPr>
        <w:t>rápida</w:t>
      </w:r>
      <w:r w:rsidR="004F2F2E">
        <w:rPr>
          <w:rFonts w:cs="Arial"/>
          <w:lang w:val="es-ES"/>
        </w:rPr>
        <w:t xml:space="preserve">, en caso de </w:t>
      </w:r>
      <w:r w:rsidRPr="000973DB">
        <w:rPr>
          <w:rFonts w:cs="Arial"/>
          <w:lang w:val="es-ES"/>
        </w:rPr>
        <w:t>incident</w:t>
      </w:r>
      <w:r w:rsidR="004F2F2E">
        <w:rPr>
          <w:rFonts w:cs="Arial"/>
          <w:lang w:val="es-ES"/>
        </w:rPr>
        <w:t>e</w:t>
      </w:r>
      <w:r w:rsidRPr="000973DB">
        <w:rPr>
          <w:rFonts w:cs="Arial"/>
          <w:lang w:val="es-ES"/>
        </w:rPr>
        <w:t xml:space="preserve"> </w:t>
      </w:r>
      <w:r w:rsidR="004F2F2E" w:rsidRPr="000973DB">
        <w:rPr>
          <w:rFonts w:cs="Arial"/>
          <w:lang w:val="es-ES"/>
        </w:rPr>
        <w:t>físico</w:t>
      </w:r>
      <w:r w:rsidRPr="000973DB">
        <w:rPr>
          <w:rFonts w:cs="Arial"/>
          <w:lang w:val="es-ES"/>
        </w:rPr>
        <w:t xml:space="preserve"> o </w:t>
      </w:r>
      <w:r w:rsidR="004F2F2E" w:rsidRPr="000973DB">
        <w:rPr>
          <w:rFonts w:cs="Arial"/>
          <w:lang w:val="es-ES"/>
        </w:rPr>
        <w:t>técnico</w:t>
      </w:r>
      <w:r w:rsidRPr="000973DB">
        <w:rPr>
          <w:rFonts w:cs="Arial"/>
          <w:lang w:val="es-ES"/>
        </w:rPr>
        <w:t>.</w:t>
      </w:r>
    </w:p>
    <w:p w:rsidR="00317239" w:rsidRPr="000973DB" w:rsidRDefault="00317239" w:rsidP="00317239">
      <w:pPr>
        <w:spacing w:after="0"/>
        <w:jc w:val="both"/>
        <w:rPr>
          <w:rFonts w:cs="Arial"/>
          <w:lang w:val="es-ES"/>
        </w:rPr>
      </w:pPr>
    </w:p>
    <w:p w:rsidR="00317239" w:rsidRPr="000973DB" w:rsidRDefault="004F2F2E" w:rsidP="00317239">
      <w:pPr>
        <w:numPr>
          <w:ilvl w:val="0"/>
          <w:numId w:val="7"/>
        </w:numPr>
        <w:spacing w:after="0"/>
        <w:ind w:left="993" w:hanging="426"/>
        <w:jc w:val="both"/>
        <w:rPr>
          <w:rFonts w:cs="Arial"/>
          <w:lang w:val="es-ES"/>
        </w:rPr>
      </w:pPr>
      <w:r>
        <w:rPr>
          <w:rFonts w:cs="Arial"/>
          <w:lang w:val="es-ES"/>
        </w:rPr>
        <w:t>Verificar, e</w:t>
      </w:r>
      <w:r w:rsidR="00317239" w:rsidRPr="000973DB">
        <w:rPr>
          <w:rFonts w:cs="Arial"/>
          <w:lang w:val="es-ES"/>
        </w:rPr>
        <w:t>valua</w:t>
      </w:r>
      <w:r>
        <w:rPr>
          <w:rFonts w:cs="Arial"/>
          <w:lang w:val="es-ES"/>
        </w:rPr>
        <w:t xml:space="preserve">r i valorar, de forma regular, la </w:t>
      </w:r>
      <w:r w:rsidRPr="000973DB">
        <w:rPr>
          <w:rFonts w:cs="Arial"/>
          <w:lang w:val="es-ES"/>
        </w:rPr>
        <w:t>eficacia</w:t>
      </w:r>
      <w:r>
        <w:rPr>
          <w:rFonts w:cs="Arial"/>
          <w:lang w:val="es-ES"/>
        </w:rPr>
        <w:t xml:space="preserve"> de las medidas</w:t>
      </w:r>
      <w:r w:rsidR="00317239" w:rsidRPr="000973DB">
        <w:rPr>
          <w:rFonts w:cs="Arial"/>
          <w:lang w:val="es-ES"/>
        </w:rPr>
        <w:t xml:space="preserve"> t</w:t>
      </w:r>
      <w:r>
        <w:rPr>
          <w:rFonts w:cs="Arial"/>
          <w:lang w:val="es-ES"/>
        </w:rPr>
        <w:t>écnicas y</w:t>
      </w:r>
      <w:r w:rsidR="00317239" w:rsidRPr="000973DB">
        <w:rPr>
          <w:rFonts w:cs="Arial"/>
          <w:lang w:val="es-ES"/>
        </w:rPr>
        <w:t xml:space="preserve"> </w:t>
      </w:r>
      <w:r w:rsidRPr="000973DB">
        <w:rPr>
          <w:rFonts w:cs="Arial"/>
          <w:lang w:val="es-ES"/>
        </w:rPr>
        <w:t>organizativas</w:t>
      </w:r>
      <w:r w:rsidR="00317239" w:rsidRPr="000973DB">
        <w:rPr>
          <w:rFonts w:cs="Arial"/>
          <w:lang w:val="es-ES"/>
        </w:rPr>
        <w:t xml:space="preserve"> </w:t>
      </w:r>
      <w:r w:rsidRPr="000973DB">
        <w:rPr>
          <w:rFonts w:cs="Arial"/>
          <w:lang w:val="es-ES"/>
        </w:rPr>
        <w:t>implantadas</w:t>
      </w:r>
      <w:r>
        <w:rPr>
          <w:rFonts w:cs="Arial"/>
          <w:lang w:val="es-ES"/>
        </w:rPr>
        <w:t xml:space="preserve"> para</w:t>
      </w:r>
      <w:r w:rsidR="00317239" w:rsidRPr="000973DB">
        <w:rPr>
          <w:rFonts w:cs="Arial"/>
          <w:lang w:val="es-ES"/>
        </w:rPr>
        <w:t xml:space="preserve"> garanti</w:t>
      </w:r>
      <w:r>
        <w:rPr>
          <w:rFonts w:cs="Arial"/>
          <w:lang w:val="es-ES"/>
        </w:rPr>
        <w:t>zar la seguridad</w:t>
      </w:r>
      <w:r w:rsidR="00317239" w:rsidRPr="000973DB">
        <w:rPr>
          <w:rFonts w:cs="Arial"/>
          <w:lang w:val="es-ES"/>
        </w:rPr>
        <w:t xml:space="preserve"> del </w:t>
      </w:r>
      <w:r w:rsidRPr="000973DB">
        <w:rPr>
          <w:rFonts w:cs="Arial"/>
          <w:lang w:val="es-ES"/>
        </w:rPr>
        <w:t>tratamiento</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4F2F2E" w:rsidP="00317239">
      <w:pPr>
        <w:numPr>
          <w:ilvl w:val="0"/>
          <w:numId w:val="7"/>
        </w:numPr>
        <w:spacing w:after="0"/>
        <w:ind w:left="993" w:hanging="426"/>
        <w:jc w:val="both"/>
        <w:rPr>
          <w:rFonts w:cs="Arial"/>
          <w:lang w:val="es-ES"/>
        </w:rPr>
      </w:pPr>
      <w:r>
        <w:rPr>
          <w:rFonts w:cs="Arial"/>
          <w:lang w:val="es-ES"/>
        </w:rPr>
        <w:t>Anonimizar y cifrar los dato</w:t>
      </w:r>
      <w:r w:rsidR="00317239" w:rsidRPr="000973DB">
        <w:rPr>
          <w:rFonts w:cs="Arial"/>
          <w:lang w:val="es-ES"/>
        </w:rPr>
        <w:t xml:space="preserve">s </w:t>
      </w:r>
      <w:r w:rsidRPr="000973DB">
        <w:rPr>
          <w:rFonts w:cs="Arial"/>
          <w:lang w:val="es-ES"/>
        </w:rPr>
        <w:t>personal</w:t>
      </w:r>
      <w:r>
        <w:rPr>
          <w:rFonts w:cs="Arial"/>
          <w:lang w:val="es-ES"/>
        </w:rPr>
        <w:t>es</w:t>
      </w:r>
      <w:r w:rsidR="00317239" w:rsidRPr="000973DB">
        <w:rPr>
          <w:rFonts w:cs="Arial"/>
          <w:lang w:val="es-ES"/>
        </w:rPr>
        <w:t xml:space="preserve">, </w:t>
      </w:r>
      <w:r>
        <w:rPr>
          <w:rFonts w:cs="Arial"/>
          <w:lang w:val="es-ES"/>
        </w:rPr>
        <w:t>en su caso</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317239" w:rsidP="00317239">
      <w:pPr>
        <w:spacing w:after="0"/>
        <w:ind w:left="284"/>
        <w:jc w:val="both"/>
        <w:rPr>
          <w:rFonts w:cs="Arial"/>
          <w:lang w:val="es-ES"/>
        </w:rPr>
      </w:pPr>
      <w:bookmarkStart w:id="1" w:name="_Hlk511301611"/>
      <w:r w:rsidRPr="000973DB">
        <w:rPr>
          <w:rFonts w:cs="Arial"/>
          <w:lang w:val="es-ES"/>
        </w:rPr>
        <w:t>Tamb</w:t>
      </w:r>
      <w:r w:rsidR="004F2F2E">
        <w:rPr>
          <w:rFonts w:cs="Arial"/>
          <w:lang w:val="es-ES"/>
        </w:rPr>
        <w:t>i</w:t>
      </w:r>
      <w:r w:rsidRPr="000973DB">
        <w:rPr>
          <w:rFonts w:cs="Arial"/>
          <w:lang w:val="es-ES"/>
        </w:rPr>
        <w:t>é</w:t>
      </w:r>
      <w:r w:rsidR="004F2F2E">
        <w:rPr>
          <w:rFonts w:cs="Arial"/>
          <w:lang w:val="es-ES"/>
        </w:rPr>
        <w:t>n ha de adoptar todo tipo de medidas que, teniendo en cuenta</w:t>
      </w:r>
      <w:r w:rsidRPr="000973DB">
        <w:rPr>
          <w:rFonts w:cs="Arial"/>
          <w:lang w:val="es-ES"/>
        </w:rPr>
        <w:t xml:space="preserve"> el </w:t>
      </w:r>
      <w:r w:rsidR="004F2F2E" w:rsidRPr="000973DB">
        <w:rPr>
          <w:rFonts w:cs="Arial"/>
          <w:lang w:val="es-ES"/>
        </w:rPr>
        <w:t>conjunto</w:t>
      </w:r>
      <w:r w:rsidRPr="000973DB">
        <w:rPr>
          <w:rFonts w:cs="Arial"/>
          <w:lang w:val="es-ES"/>
        </w:rPr>
        <w:t xml:space="preserve"> de </w:t>
      </w:r>
      <w:r w:rsidR="004F2F2E" w:rsidRPr="000973DB">
        <w:rPr>
          <w:rFonts w:cs="Arial"/>
          <w:lang w:val="es-ES"/>
        </w:rPr>
        <w:t>tratamientos</w:t>
      </w:r>
      <w:r w:rsidRPr="000973DB">
        <w:rPr>
          <w:rFonts w:cs="Arial"/>
          <w:lang w:val="es-ES"/>
        </w:rPr>
        <w:t xml:space="preserve"> que </w:t>
      </w:r>
      <w:r w:rsidR="004F2F2E">
        <w:rPr>
          <w:rFonts w:cs="Arial"/>
          <w:lang w:val="es-ES"/>
        </w:rPr>
        <w:t>realiza, sean</w:t>
      </w:r>
      <w:r w:rsidRPr="000973DB">
        <w:rPr>
          <w:rFonts w:cs="Arial"/>
          <w:lang w:val="es-ES"/>
        </w:rPr>
        <w:t xml:space="preserve"> </w:t>
      </w:r>
      <w:r w:rsidR="004F2F2E" w:rsidRPr="000973DB">
        <w:rPr>
          <w:rFonts w:cs="Arial"/>
          <w:lang w:val="es-ES"/>
        </w:rPr>
        <w:t>necesarias</w:t>
      </w:r>
      <w:r w:rsidR="004F2F2E">
        <w:rPr>
          <w:rFonts w:cs="Arial"/>
          <w:lang w:val="es-ES"/>
        </w:rPr>
        <w:t xml:space="preserve"> pa</w:t>
      </w:r>
      <w:r w:rsidRPr="000973DB">
        <w:rPr>
          <w:rFonts w:cs="Arial"/>
          <w:lang w:val="es-ES"/>
        </w:rPr>
        <w:t>r</w:t>
      </w:r>
      <w:r w:rsidR="004F2F2E">
        <w:rPr>
          <w:rFonts w:cs="Arial"/>
          <w:lang w:val="es-ES"/>
        </w:rPr>
        <w:t>a</w:t>
      </w:r>
      <w:r w:rsidRPr="000973DB">
        <w:rPr>
          <w:rFonts w:cs="Arial"/>
          <w:lang w:val="es-ES"/>
        </w:rPr>
        <w:t xml:space="preserve"> garanti</w:t>
      </w:r>
      <w:r w:rsidR="004F2F2E">
        <w:rPr>
          <w:rFonts w:cs="Arial"/>
          <w:lang w:val="es-ES"/>
        </w:rPr>
        <w:t>za</w:t>
      </w:r>
      <w:r w:rsidRPr="000973DB">
        <w:rPr>
          <w:rFonts w:cs="Arial"/>
          <w:lang w:val="es-ES"/>
        </w:rPr>
        <w:t xml:space="preserve">r un </w:t>
      </w:r>
      <w:r w:rsidR="004F2F2E" w:rsidRPr="000973DB">
        <w:rPr>
          <w:rFonts w:cs="Arial"/>
          <w:lang w:val="es-ES"/>
        </w:rPr>
        <w:t>nivel</w:t>
      </w:r>
      <w:r w:rsidR="004F2F2E">
        <w:rPr>
          <w:rFonts w:cs="Arial"/>
          <w:lang w:val="es-ES"/>
        </w:rPr>
        <w:t xml:space="preserve"> de seguridad adecuado al riesgo</w:t>
      </w:r>
      <w:r w:rsidRPr="000973DB">
        <w:rPr>
          <w:rFonts w:cs="Arial"/>
          <w:lang w:val="es-ES"/>
        </w:rPr>
        <w:t>.</w:t>
      </w:r>
    </w:p>
    <w:p w:rsidR="00317239" w:rsidRPr="000973DB" w:rsidRDefault="00317239" w:rsidP="00317239">
      <w:pPr>
        <w:spacing w:after="0"/>
        <w:ind w:left="284"/>
        <w:jc w:val="both"/>
        <w:rPr>
          <w:rFonts w:cs="Arial"/>
          <w:lang w:val="es-ES"/>
        </w:rPr>
      </w:pPr>
    </w:p>
    <w:bookmarkEnd w:id="1"/>
    <w:p w:rsidR="00317239" w:rsidRPr="000973DB" w:rsidRDefault="00317239" w:rsidP="00317239">
      <w:pPr>
        <w:spacing w:after="0"/>
        <w:ind w:left="284"/>
        <w:jc w:val="both"/>
        <w:rPr>
          <w:rFonts w:cs="Arial"/>
          <w:lang w:val="es-ES"/>
        </w:rPr>
      </w:pPr>
      <w:r w:rsidRPr="000973DB">
        <w:rPr>
          <w:rFonts w:cs="Arial"/>
          <w:lang w:val="es-ES"/>
        </w:rPr>
        <w:t xml:space="preserve">La </w:t>
      </w:r>
      <w:r w:rsidR="00125122" w:rsidRPr="000973DB">
        <w:rPr>
          <w:rFonts w:cs="Arial"/>
          <w:lang w:val="es-ES"/>
        </w:rPr>
        <w:t>documentación</w:t>
      </w:r>
      <w:r w:rsidR="00125122">
        <w:rPr>
          <w:rFonts w:cs="Arial"/>
          <w:lang w:val="es-ES"/>
        </w:rPr>
        <w:t xml:space="preserve"> relacionada con</w:t>
      </w:r>
      <w:r w:rsidRPr="000973DB">
        <w:rPr>
          <w:rFonts w:cs="Arial"/>
          <w:lang w:val="es-ES"/>
        </w:rPr>
        <w:t xml:space="preserve"> la </w:t>
      </w:r>
      <w:r w:rsidR="00125122" w:rsidRPr="000973DB">
        <w:rPr>
          <w:rFonts w:cs="Arial"/>
          <w:lang w:val="es-ES"/>
        </w:rPr>
        <w:t>gestión</w:t>
      </w:r>
      <w:r w:rsidRPr="000973DB">
        <w:rPr>
          <w:rFonts w:cs="Arial"/>
          <w:lang w:val="es-ES"/>
        </w:rPr>
        <w:t xml:space="preserve"> de</w:t>
      </w:r>
      <w:r w:rsidR="00125122">
        <w:rPr>
          <w:rFonts w:cs="Arial"/>
          <w:lang w:val="es-ES"/>
        </w:rPr>
        <w:t xml:space="preserve"> </w:t>
      </w:r>
      <w:r w:rsidRPr="000973DB">
        <w:rPr>
          <w:rFonts w:cs="Arial"/>
          <w:lang w:val="es-ES"/>
        </w:rPr>
        <w:t>l</w:t>
      </w:r>
      <w:r w:rsidR="00125122">
        <w:rPr>
          <w:rFonts w:cs="Arial"/>
          <w:lang w:val="es-ES"/>
        </w:rPr>
        <w:t>os riesgo</w:t>
      </w:r>
      <w:r w:rsidRPr="000973DB">
        <w:rPr>
          <w:rFonts w:cs="Arial"/>
          <w:lang w:val="es-ES"/>
        </w:rPr>
        <w:t>s, i</w:t>
      </w:r>
      <w:r w:rsidR="00125122">
        <w:rPr>
          <w:rFonts w:cs="Arial"/>
          <w:lang w:val="es-ES"/>
        </w:rPr>
        <w:t>ncluyendo el resultado</w:t>
      </w:r>
      <w:r w:rsidRPr="000973DB">
        <w:rPr>
          <w:rFonts w:cs="Arial"/>
          <w:lang w:val="es-ES"/>
        </w:rPr>
        <w:t xml:space="preserve"> de l</w:t>
      </w:r>
      <w:r w:rsidR="00125122">
        <w:rPr>
          <w:rFonts w:cs="Arial"/>
          <w:lang w:val="es-ES"/>
        </w:rPr>
        <w:t>a</w:t>
      </w:r>
      <w:r w:rsidRPr="000973DB">
        <w:rPr>
          <w:rFonts w:cs="Arial"/>
          <w:lang w:val="es-ES"/>
        </w:rPr>
        <w:t xml:space="preserve">s </w:t>
      </w:r>
      <w:r w:rsidR="00125122" w:rsidRPr="000973DB">
        <w:rPr>
          <w:rFonts w:cs="Arial"/>
          <w:lang w:val="es-ES"/>
        </w:rPr>
        <w:t>auditorias</w:t>
      </w:r>
      <w:r w:rsidRPr="000973DB">
        <w:rPr>
          <w:rFonts w:cs="Arial"/>
          <w:lang w:val="es-ES"/>
        </w:rPr>
        <w:t xml:space="preserve"> peri</w:t>
      </w:r>
      <w:r w:rsidR="00125122">
        <w:rPr>
          <w:rFonts w:cs="Arial"/>
          <w:lang w:val="es-ES"/>
        </w:rPr>
        <w:t xml:space="preserve">ódicas que </w:t>
      </w:r>
      <w:r w:rsidRPr="000973DB">
        <w:rPr>
          <w:rFonts w:cs="Arial"/>
          <w:lang w:val="es-ES"/>
        </w:rPr>
        <w:t>s</w:t>
      </w:r>
      <w:r w:rsidR="00125122">
        <w:rPr>
          <w:rFonts w:cs="Arial"/>
          <w:lang w:val="es-ES"/>
        </w:rPr>
        <w:t>e realicen, puede ser solicitada en cualquier</w:t>
      </w:r>
      <w:r w:rsidRPr="000973DB">
        <w:rPr>
          <w:rFonts w:cs="Arial"/>
          <w:lang w:val="es-ES"/>
        </w:rPr>
        <w:t xml:space="preserve"> </w:t>
      </w:r>
      <w:r w:rsidR="00125122" w:rsidRPr="000973DB">
        <w:rPr>
          <w:rFonts w:cs="Arial"/>
          <w:lang w:val="es-ES"/>
        </w:rPr>
        <w:t>momento</w:t>
      </w:r>
      <w:r w:rsidR="00125122">
        <w:rPr>
          <w:rFonts w:cs="Arial"/>
          <w:lang w:val="es-ES"/>
        </w:rPr>
        <w:t xml:space="preserve"> por e</w:t>
      </w:r>
      <w:r w:rsidRPr="000973DB">
        <w:rPr>
          <w:rFonts w:cs="Arial"/>
          <w:lang w:val="es-ES"/>
        </w:rPr>
        <w:t xml:space="preserve">l responsable de </w:t>
      </w:r>
      <w:r w:rsidR="00125122" w:rsidRPr="000973DB">
        <w:rPr>
          <w:rFonts w:cs="Arial"/>
          <w:lang w:val="es-ES"/>
        </w:rPr>
        <w:t>tratamiento</w:t>
      </w:r>
      <w:r w:rsidRPr="000973DB">
        <w:rPr>
          <w:rFonts w:cs="Arial"/>
          <w:lang w:val="es-ES"/>
        </w:rPr>
        <w:t>.</w:t>
      </w:r>
    </w:p>
    <w:p w:rsidR="00317239" w:rsidRPr="000973DB" w:rsidRDefault="00317239" w:rsidP="00317239">
      <w:pPr>
        <w:spacing w:after="0"/>
        <w:ind w:left="284"/>
        <w:jc w:val="both"/>
        <w:rPr>
          <w:rFonts w:cs="Arial"/>
          <w:lang w:val="es-ES"/>
        </w:rPr>
      </w:pPr>
    </w:p>
    <w:p w:rsidR="00317239" w:rsidRPr="000973DB" w:rsidRDefault="00317239" w:rsidP="00317239">
      <w:pPr>
        <w:pStyle w:val="Pargrafdellista"/>
        <w:numPr>
          <w:ilvl w:val="0"/>
          <w:numId w:val="8"/>
        </w:numPr>
        <w:spacing w:after="0"/>
        <w:ind w:left="360"/>
        <w:contextualSpacing w:val="0"/>
        <w:jc w:val="both"/>
        <w:rPr>
          <w:rFonts w:cs="Arial"/>
          <w:lang w:val="es-ES"/>
        </w:rPr>
      </w:pPr>
      <w:r w:rsidRPr="000973DB">
        <w:rPr>
          <w:rFonts w:cs="Arial"/>
          <w:lang w:val="es-ES"/>
        </w:rPr>
        <w:t xml:space="preserve">Designar un </w:t>
      </w:r>
      <w:r w:rsidR="00125122" w:rsidRPr="000973DB">
        <w:rPr>
          <w:rFonts w:cs="Arial"/>
          <w:lang w:val="es-ES"/>
        </w:rPr>
        <w:t>delegad</w:t>
      </w:r>
      <w:r w:rsidR="00125122">
        <w:rPr>
          <w:rFonts w:cs="Arial"/>
          <w:lang w:val="es-ES"/>
        </w:rPr>
        <w:t>o</w:t>
      </w:r>
      <w:r w:rsidRPr="000973DB">
        <w:rPr>
          <w:rFonts w:cs="Arial"/>
          <w:lang w:val="es-ES"/>
        </w:rPr>
        <w:t xml:space="preserve"> de </w:t>
      </w:r>
      <w:r w:rsidR="00125122" w:rsidRPr="000973DB">
        <w:rPr>
          <w:rFonts w:cs="Arial"/>
          <w:lang w:val="es-ES"/>
        </w:rPr>
        <w:t>protección</w:t>
      </w:r>
      <w:r w:rsidR="00125122">
        <w:rPr>
          <w:rFonts w:cs="Arial"/>
          <w:lang w:val="es-ES"/>
        </w:rPr>
        <w:t xml:space="preserve"> de datos, si el encargo se encuentra incluido</w:t>
      </w:r>
      <w:r w:rsidRPr="000973DB">
        <w:rPr>
          <w:rFonts w:cs="Arial"/>
          <w:lang w:val="es-ES"/>
        </w:rPr>
        <w:t xml:space="preserve"> en un</w:t>
      </w:r>
      <w:r w:rsidR="00125122">
        <w:rPr>
          <w:rFonts w:cs="Arial"/>
          <w:lang w:val="es-ES"/>
        </w:rPr>
        <w:t>o</w:t>
      </w:r>
      <w:r w:rsidRPr="000973DB">
        <w:rPr>
          <w:rFonts w:cs="Arial"/>
          <w:lang w:val="es-ES"/>
        </w:rPr>
        <w:t xml:space="preserve"> de</w:t>
      </w:r>
      <w:r w:rsidR="00125122">
        <w:rPr>
          <w:rFonts w:cs="Arial"/>
          <w:lang w:val="es-ES"/>
        </w:rPr>
        <w:t xml:space="preserve"> los supuestos previstos en el artículo</w:t>
      </w:r>
      <w:r w:rsidRPr="000973DB">
        <w:rPr>
          <w:rFonts w:cs="Arial"/>
          <w:lang w:val="es-ES"/>
        </w:rPr>
        <w:t xml:space="preserve"> 37.1 del </w:t>
      </w:r>
      <w:r w:rsidR="00125122" w:rsidRPr="000973DB">
        <w:rPr>
          <w:rFonts w:cs="Arial"/>
          <w:lang w:val="es-ES"/>
        </w:rPr>
        <w:t>Reglamento</w:t>
      </w:r>
      <w:r w:rsidR="00125122">
        <w:rPr>
          <w:rFonts w:cs="Arial"/>
          <w:lang w:val="es-ES"/>
        </w:rPr>
        <w:t>, y comunicar</w:t>
      </w:r>
      <w:r w:rsidRPr="000973DB">
        <w:rPr>
          <w:rFonts w:cs="Arial"/>
          <w:lang w:val="es-ES"/>
        </w:rPr>
        <w:t xml:space="preserve"> la </w:t>
      </w:r>
      <w:r w:rsidR="00125122" w:rsidRPr="000973DB">
        <w:rPr>
          <w:rFonts w:cs="Arial"/>
          <w:lang w:val="es-ES"/>
        </w:rPr>
        <w:t>identidad</w:t>
      </w:r>
      <w:r w:rsidRPr="000973DB">
        <w:rPr>
          <w:rFonts w:cs="Arial"/>
          <w:lang w:val="es-ES"/>
        </w:rPr>
        <w:t xml:space="preserve"> </w:t>
      </w:r>
      <w:r w:rsidR="00125122">
        <w:rPr>
          <w:rFonts w:cs="Arial"/>
          <w:lang w:val="es-ES"/>
        </w:rPr>
        <w:t>y los dato</w:t>
      </w:r>
      <w:r w:rsidRPr="000973DB">
        <w:rPr>
          <w:rFonts w:cs="Arial"/>
          <w:lang w:val="es-ES"/>
        </w:rPr>
        <w:t xml:space="preserve">s de contacte al responsable. </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125122" w:rsidP="00317239">
      <w:pPr>
        <w:pStyle w:val="Pargrafdellista"/>
        <w:numPr>
          <w:ilvl w:val="0"/>
          <w:numId w:val="8"/>
        </w:numPr>
        <w:spacing w:after="0"/>
        <w:ind w:left="360"/>
        <w:contextualSpacing w:val="0"/>
        <w:jc w:val="both"/>
        <w:rPr>
          <w:rFonts w:cs="Arial"/>
          <w:lang w:val="es-ES"/>
        </w:rPr>
      </w:pPr>
      <w:r w:rsidRPr="000973DB">
        <w:rPr>
          <w:rFonts w:cs="Arial"/>
          <w:lang w:val="es-ES"/>
        </w:rPr>
        <w:t>Destinación</w:t>
      </w:r>
      <w:r>
        <w:rPr>
          <w:rFonts w:cs="Arial"/>
          <w:lang w:val="es-ES"/>
        </w:rPr>
        <w:t xml:space="preserve"> de los dato</w:t>
      </w:r>
      <w:r w:rsidR="00317239" w:rsidRPr="000973DB">
        <w:rPr>
          <w:rFonts w:cs="Arial"/>
          <w:lang w:val="es-ES"/>
        </w:rPr>
        <w:t>s</w:t>
      </w:r>
    </w:p>
    <w:p w:rsidR="00317239" w:rsidRPr="000973DB" w:rsidRDefault="00317239" w:rsidP="00317239">
      <w:pPr>
        <w:spacing w:after="0"/>
        <w:jc w:val="both"/>
        <w:rPr>
          <w:rFonts w:cs="Arial"/>
          <w:lang w:val="es-ES"/>
        </w:rPr>
      </w:pPr>
    </w:p>
    <w:p w:rsidR="00317239" w:rsidRPr="000973DB" w:rsidRDefault="00317239" w:rsidP="00317239">
      <w:pPr>
        <w:pStyle w:val="Pargrafdellista"/>
        <w:spacing w:after="0"/>
        <w:ind w:left="360"/>
        <w:contextualSpacing w:val="0"/>
        <w:jc w:val="both"/>
        <w:rPr>
          <w:rFonts w:cs="Arial"/>
          <w:lang w:val="es-ES"/>
        </w:rPr>
      </w:pPr>
      <w:r w:rsidRPr="000973DB">
        <w:rPr>
          <w:rFonts w:cs="Arial"/>
          <w:lang w:val="es-ES"/>
        </w:rPr>
        <w:t>Retornar al responsable de</w:t>
      </w:r>
      <w:r w:rsidR="00125122">
        <w:rPr>
          <w:rFonts w:cs="Arial"/>
          <w:lang w:val="es-ES"/>
        </w:rPr>
        <w:t>l</w:t>
      </w:r>
      <w:r w:rsidRPr="000973DB">
        <w:rPr>
          <w:rFonts w:cs="Arial"/>
          <w:lang w:val="es-ES"/>
        </w:rPr>
        <w:t xml:space="preserve"> </w:t>
      </w:r>
      <w:r w:rsidR="00125122" w:rsidRPr="000973DB">
        <w:rPr>
          <w:rFonts w:cs="Arial"/>
          <w:lang w:val="es-ES"/>
        </w:rPr>
        <w:t>tratamiento</w:t>
      </w:r>
      <w:r w:rsidR="00125122">
        <w:rPr>
          <w:rFonts w:cs="Arial"/>
          <w:lang w:val="es-ES"/>
        </w:rPr>
        <w:t xml:space="preserve"> los dato</w:t>
      </w:r>
      <w:r w:rsidRPr="000973DB">
        <w:rPr>
          <w:rFonts w:cs="Arial"/>
          <w:lang w:val="es-ES"/>
        </w:rPr>
        <w:t xml:space="preserve">s de </w:t>
      </w:r>
      <w:r w:rsidR="00125122" w:rsidRPr="000973DB">
        <w:rPr>
          <w:rFonts w:cs="Arial"/>
          <w:lang w:val="es-ES"/>
        </w:rPr>
        <w:t>carácter</w:t>
      </w:r>
      <w:r w:rsidR="00125122">
        <w:rPr>
          <w:rFonts w:cs="Arial"/>
          <w:lang w:val="es-ES"/>
        </w:rPr>
        <w:t xml:space="preserve"> personal y</w:t>
      </w:r>
      <w:r w:rsidRPr="000973DB">
        <w:rPr>
          <w:rFonts w:cs="Arial"/>
          <w:lang w:val="es-ES"/>
        </w:rPr>
        <w:t xml:space="preserve">, </w:t>
      </w:r>
      <w:r w:rsidR="00125122">
        <w:rPr>
          <w:rFonts w:cs="Arial"/>
          <w:lang w:val="es-ES"/>
        </w:rPr>
        <w:t>en su caso</w:t>
      </w:r>
      <w:r w:rsidRPr="000973DB">
        <w:rPr>
          <w:rFonts w:cs="Arial"/>
          <w:lang w:val="es-ES"/>
        </w:rPr>
        <w:t xml:space="preserve">, </w:t>
      </w:r>
      <w:r w:rsidR="00125122">
        <w:rPr>
          <w:rFonts w:cs="Arial"/>
          <w:lang w:val="es-ES"/>
        </w:rPr>
        <w:t>los soportes donde consten</w:t>
      </w:r>
      <w:r w:rsidRPr="000973DB">
        <w:rPr>
          <w:rFonts w:cs="Arial"/>
          <w:lang w:val="es-ES"/>
        </w:rPr>
        <w:t>, una ve</w:t>
      </w:r>
      <w:r w:rsidR="00125122">
        <w:rPr>
          <w:rFonts w:cs="Arial"/>
          <w:lang w:val="es-ES"/>
        </w:rPr>
        <w:t>z</w:t>
      </w:r>
      <w:r w:rsidRPr="000973DB">
        <w:rPr>
          <w:rFonts w:cs="Arial"/>
          <w:lang w:val="es-ES"/>
        </w:rPr>
        <w:t xml:space="preserve"> </w:t>
      </w:r>
      <w:r w:rsidR="00125122" w:rsidRPr="000973DB">
        <w:rPr>
          <w:rFonts w:cs="Arial"/>
          <w:lang w:val="es-ES"/>
        </w:rPr>
        <w:t>completa</w:t>
      </w:r>
      <w:r w:rsidRPr="000973DB">
        <w:rPr>
          <w:rFonts w:cs="Arial"/>
          <w:lang w:val="es-ES"/>
        </w:rPr>
        <w:t xml:space="preserve"> la </w:t>
      </w:r>
      <w:r w:rsidR="00125122" w:rsidRPr="000973DB">
        <w:rPr>
          <w:rFonts w:cs="Arial"/>
          <w:lang w:val="es-ES"/>
        </w:rPr>
        <w:t>prestación</w:t>
      </w:r>
      <w:r w:rsidRPr="000973DB">
        <w:rPr>
          <w:rFonts w:cs="Arial"/>
          <w:lang w:val="es-ES"/>
        </w:rPr>
        <w:t xml:space="preserve">. </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317239" w:rsidP="00317239">
      <w:pPr>
        <w:pStyle w:val="Pargrafdellista"/>
        <w:spacing w:after="0"/>
        <w:ind w:left="360"/>
        <w:contextualSpacing w:val="0"/>
        <w:jc w:val="both"/>
        <w:rPr>
          <w:rFonts w:cs="Arial"/>
          <w:lang w:val="es-ES"/>
        </w:rPr>
      </w:pPr>
      <w:r w:rsidRPr="000973DB">
        <w:rPr>
          <w:rFonts w:cs="Arial"/>
          <w:lang w:val="es-ES"/>
        </w:rPr>
        <w:t xml:space="preserve">La </w:t>
      </w:r>
      <w:r w:rsidR="00125122" w:rsidRPr="000973DB">
        <w:rPr>
          <w:rFonts w:cs="Arial"/>
          <w:lang w:val="es-ES"/>
        </w:rPr>
        <w:t>devolución</w:t>
      </w:r>
      <w:r w:rsidRPr="000973DB">
        <w:rPr>
          <w:rFonts w:cs="Arial"/>
          <w:lang w:val="es-ES"/>
        </w:rPr>
        <w:t xml:space="preserve"> ha de comportar </w:t>
      </w:r>
      <w:r w:rsidR="00125122">
        <w:rPr>
          <w:rFonts w:cs="Arial"/>
          <w:lang w:val="es-ES"/>
        </w:rPr>
        <w:t>el borrado</w:t>
      </w:r>
      <w:r w:rsidR="007A2B4C">
        <w:rPr>
          <w:rFonts w:cs="Arial"/>
          <w:lang w:val="es-ES"/>
        </w:rPr>
        <w:t xml:space="preserve"> total de los dato</w:t>
      </w:r>
      <w:r w:rsidRPr="000973DB">
        <w:rPr>
          <w:rFonts w:cs="Arial"/>
          <w:lang w:val="es-ES"/>
        </w:rPr>
        <w:t xml:space="preserve">s </w:t>
      </w:r>
      <w:r w:rsidR="007A2B4C" w:rsidRPr="000973DB">
        <w:rPr>
          <w:rFonts w:cs="Arial"/>
          <w:lang w:val="es-ES"/>
        </w:rPr>
        <w:t>existentes</w:t>
      </w:r>
      <w:r w:rsidR="007A2B4C">
        <w:rPr>
          <w:rFonts w:cs="Arial"/>
          <w:lang w:val="es-ES"/>
        </w:rPr>
        <w:t xml:space="preserve"> en lo</w:t>
      </w:r>
      <w:r w:rsidRPr="000973DB">
        <w:rPr>
          <w:rFonts w:cs="Arial"/>
          <w:lang w:val="es-ES"/>
        </w:rPr>
        <w:t xml:space="preserve">s </w:t>
      </w:r>
      <w:r w:rsidR="007A2B4C" w:rsidRPr="000973DB">
        <w:rPr>
          <w:rFonts w:cs="Arial"/>
          <w:lang w:val="es-ES"/>
        </w:rPr>
        <w:t>equipos</w:t>
      </w:r>
      <w:r w:rsidRPr="000973DB">
        <w:rPr>
          <w:rFonts w:cs="Arial"/>
          <w:lang w:val="es-ES"/>
        </w:rPr>
        <w:t xml:space="preserve"> </w:t>
      </w:r>
      <w:r w:rsidR="007A2B4C" w:rsidRPr="000973DB">
        <w:rPr>
          <w:rFonts w:cs="Arial"/>
          <w:lang w:val="es-ES"/>
        </w:rPr>
        <w:t>informáticos</w:t>
      </w:r>
      <w:r w:rsidR="007A2B4C">
        <w:rPr>
          <w:rFonts w:cs="Arial"/>
          <w:lang w:val="es-ES"/>
        </w:rPr>
        <w:t xml:space="preserve"> usados po</w:t>
      </w:r>
      <w:r w:rsidRPr="000973DB">
        <w:rPr>
          <w:rFonts w:cs="Arial"/>
          <w:lang w:val="es-ES"/>
        </w:rPr>
        <w:t xml:space="preserve">r </w:t>
      </w:r>
      <w:r w:rsidR="007A2B4C">
        <w:rPr>
          <w:rFonts w:cs="Arial"/>
          <w:lang w:val="es-ES"/>
        </w:rPr>
        <w:t>el encargado y</w:t>
      </w:r>
      <w:r w:rsidRPr="000973DB">
        <w:rPr>
          <w:rFonts w:cs="Arial"/>
          <w:lang w:val="es-ES"/>
        </w:rPr>
        <w:t xml:space="preserve"> la </w:t>
      </w:r>
      <w:r w:rsidR="007A2B4C" w:rsidRPr="000973DB">
        <w:rPr>
          <w:rFonts w:cs="Arial"/>
          <w:lang w:val="es-ES"/>
        </w:rPr>
        <w:t>supresión</w:t>
      </w:r>
      <w:r w:rsidR="007A2B4C">
        <w:rPr>
          <w:rFonts w:cs="Arial"/>
          <w:lang w:val="es-ES"/>
        </w:rPr>
        <w:t xml:space="preserve"> de todas la</w:t>
      </w:r>
      <w:r w:rsidRPr="000973DB">
        <w:rPr>
          <w:rFonts w:cs="Arial"/>
          <w:lang w:val="es-ES"/>
        </w:rPr>
        <w:t xml:space="preserve">s </w:t>
      </w:r>
      <w:r w:rsidR="007A2B4C" w:rsidRPr="000973DB">
        <w:rPr>
          <w:rFonts w:cs="Arial"/>
          <w:lang w:val="es-ES"/>
        </w:rPr>
        <w:t>copias</w:t>
      </w:r>
      <w:r w:rsidRPr="000973DB">
        <w:rPr>
          <w:rFonts w:cs="Arial"/>
          <w:lang w:val="es-ES"/>
        </w:rPr>
        <w:t xml:space="preserve"> </w:t>
      </w:r>
      <w:r w:rsidR="007A2B4C" w:rsidRPr="000973DB">
        <w:rPr>
          <w:rFonts w:cs="Arial"/>
          <w:lang w:val="es-ES"/>
        </w:rPr>
        <w:t>existentes</w:t>
      </w:r>
      <w:r w:rsidRPr="000973DB">
        <w:rPr>
          <w:rFonts w:cs="Arial"/>
          <w:lang w:val="es-ES"/>
        </w:rPr>
        <w:t xml:space="preserve">. </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317239" w:rsidP="00317239">
      <w:pPr>
        <w:spacing w:after="0"/>
        <w:ind w:left="348"/>
        <w:jc w:val="both"/>
        <w:rPr>
          <w:rFonts w:cs="Arial"/>
          <w:lang w:val="es-ES"/>
        </w:rPr>
      </w:pPr>
      <w:r w:rsidRPr="000973DB">
        <w:rPr>
          <w:rFonts w:cs="Arial"/>
          <w:lang w:val="es-ES"/>
        </w:rPr>
        <w:t xml:space="preserve">No </w:t>
      </w:r>
      <w:r w:rsidR="007A2B4C" w:rsidRPr="000973DB">
        <w:rPr>
          <w:rFonts w:cs="Arial"/>
          <w:lang w:val="es-ES"/>
        </w:rPr>
        <w:t>obstante</w:t>
      </w:r>
      <w:r w:rsidRPr="000973DB">
        <w:rPr>
          <w:rFonts w:cs="Arial"/>
          <w:lang w:val="es-ES"/>
        </w:rPr>
        <w:t xml:space="preserve">, </w:t>
      </w:r>
      <w:r w:rsidR="007A2B4C">
        <w:rPr>
          <w:rFonts w:cs="Arial"/>
          <w:lang w:val="es-ES"/>
        </w:rPr>
        <w:t>el encargado puede conservar</w:t>
      </w:r>
      <w:r w:rsidRPr="000973DB">
        <w:rPr>
          <w:rFonts w:cs="Arial"/>
          <w:lang w:val="es-ES"/>
        </w:rPr>
        <w:t xml:space="preserve"> una </w:t>
      </w:r>
      <w:r w:rsidR="007A2B4C" w:rsidRPr="000973DB">
        <w:rPr>
          <w:rFonts w:cs="Arial"/>
          <w:lang w:val="es-ES"/>
        </w:rPr>
        <w:t>copia</w:t>
      </w:r>
      <w:r w:rsidR="007A2B4C">
        <w:rPr>
          <w:rFonts w:cs="Arial"/>
          <w:lang w:val="es-ES"/>
        </w:rPr>
        <w:t>, con los dato</w:t>
      </w:r>
      <w:r w:rsidRPr="000973DB">
        <w:rPr>
          <w:rFonts w:cs="Arial"/>
          <w:lang w:val="es-ES"/>
        </w:rPr>
        <w:t xml:space="preserve">s </w:t>
      </w:r>
      <w:r w:rsidR="007A2B4C">
        <w:rPr>
          <w:rFonts w:cs="Arial"/>
          <w:lang w:val="es-ES"/>
        </w:rPr>
        <w:t>debi</w:t>
      </w:r>
      <w:r w:rsidRPr="000973DB">
        <w:rPr>
          <w:rFonts w:cs="Arial"/>
          <w:lang w:val="es-ES"/>
        </w:rPr>
        <w:t>dament</w:t>
      </w:r>
      <w:r w:rsidR="007A2B4C">
        <w:rPr>
          <w:rFonts w:cs="Arial"/>
          <w:lang w:val="es-ES"/>
        </w:rPr>
        <w:t xml:space="preserve">e bloqueados, mientras se puedan derivar responsabilidades de la </w:t>
      </w:r>
      <w:r w:rsidR="007A2B4C" w:rsidRPr="000973DB">
        <w:rPr>
          <w:rFonts w:cs="Arial"/>
          <w:lang w:val="es-ES"/>
        </w:rPr>
        <w:t>ejecución</w:t>
      </w:r>
      <w:r w:rsidRPr="000973DB">
        <w:rPr>
          <w:rFonts w:cs="Arial"/>
          <w:lang w:val="es-ES"/>
        </w:rPr>
        <w:t xml:space="preserve"> de la </w:t>
      </w:r>
      <w:r w:rsidR="007A2B4C" w:rsidRPr="000973DB">
        <w:rPr>
          <w:rFonts w:cs="Arial"/>
          <w:lang w:val="es-ES"/>
        </w:rPr>
        <w:t>prestación</w:t>
      </w:r>
      <w:r w:rsidRPr="000973DB">
        <w:rPr>
          <w:rFonts w:cs="Arial"/>
          <w:lang w:val="es-ES"/>
        </w:rPr>
        <w:t>.</w:t>
      </w:r>
    </w:p>
    <w:p w:rsidR="00317239" w:rsidRPr="000973DB" w:rsidRDefault="00317239" w:rsidP="00317239">
      <w:pPr>
        <w:spacing w:after="0"/>
        <w:ind w:left="348"/>
        <w:jc w:val="both"/>
        <w:rPr>
          <w:rFonts w:cs="Arial"/>
          <w:lang w:val="es-ES"/>
        </w:rPr>
      </w:pPr>
    </w:p>
    <w:p w:rsidR="00317239" w:rsidRPr="000973DB" w:rsidRDefault="007A2B4C"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Pr>
          <w:rFonts w:cs="Arial"/>
          <w:color w:val="000000"/>
          <w:lang w:val="es-ES"/>
        </w:rPr>
        <w:lastRenderedPageBreak/>
        <w:t>En el cas de u</w:t>
      </w:r>
      <w:r w:rsidR="00317239" w:rsidRPr="000973DB">
        <w:rPr>
          <w:rFonts w:cs="Arial"/>
          <w:color w:val="000000"/>
          <w:lang w:val="es-ES"/>
        </w:rPr>
        <w:t>s</w:t>
      </w:r>
      <w:r>
        <w:rPr>
          <w:rFonts w:cs="Arial"/>
          <w:color w:val="000000"/>
          <w:lang w:val="es-ES"/>
        </w:rPr>
        <w:t>o</w:t>
      </w:r>
      <w:r w:rsidR="00317239" w:rsidRPr="000973DB">
        <w:rPr>
          <w:rFonts w:cs="Arial"/>
          <w:color w:val="000000"/>
          <w:lang w:val="es-ES"/>
        </w:rPr>
        <w:t xml:space="preserve"> de </w:t>
      </w:r>
      <w:r w:rsidRPr="000973DB">
        <w:rPr>
          <w:rFonts w:cs="Arial"/>
          <w:color w:val="000000"/>
          <w:lang w:val="es-ES"/>
        </w:rPr>
        <w:t>servidores</w:t>
      </w:r>
      <w:r>
        <w:rPr>
          <w:rFonts w:cs="Arial"/>
          <w:color w:val="000000"/>
          <w:lang w:val="es-ES"/>
        </w:rPr>
        <w:t>, comunicar el lugar</w:t>
      </w:r>
      <w:r w:rsidR="00317239" w:rsidRPr="000973DB">
        <w:rPr>
          <w:rFonts w:cs="Arial"/>
          <w:color w:val="000000"/>
          <w:lang w:val="es-ES"/>
        </w:rPr>
        <w:t xml:space="preserve"> </w:t>
      </w:r>
      <w:r>
        <w:rPr>
          <w:rFonts w:cs="Arial"/>
          <w:color w:val="000000"/>
          <w:lang w:val="es-ES"/>
        </w:rPr>
        <w:t>d</w:t>
      </w:r>
      <w:r w:rsidR="00317239" w:rsidRPr="000973DB">
        <w:rPr>
          <w:rFonts w:cs="Arial"/>
          <w:color w:val="000000"/>
          <w:lang w:val="es-ES"/>
        </w:rPr>
        <w:t>on</w:t>
      </w:r>
      <w:r>
        <w:rPr>
          <w:rFonts w:cs="Arial"/>
          <w:color w:val="000000"/>
          <w:lang w:val="es-ES"/>
        </w:rPr>
        <w:t>de</w:t>
      </w:r>
      <w:r w:rsidR="00317239" w:rsidRPr="000973DB">
        <w:rPr>
          <w:rFonts w:cs="Arial"/>
          <w:color w:val="000000"/>
          <w:lang w:val="es-ES"/>
        </w:rPr>
        <w:t xml:space="preserve"> </w:t>
      </w:r>
      <w:r w:rsidRPr="000973DB">
        <w:rPr>
          <w:rFonts w:cs="Arial"/>
          <w:color w:val="000000"/>
          <w:lang w:val="es-ES"/>
        </w:rPr>
        <w:t>estarán</w:t>
      </w:r>
      <w:r w:rsidR="00317239" w:rsidRPr="000973DB">
        <w:rPr>
          <w:rFonts w:cs="Arial"/>
          <w:color w:val="000000"/>
          <w:lang w:val="es-ES"/>
        </w:rPr>
        <w:t xml:space="preserve"> </w:t>
      </w:r>
      <w:r w:rsidRPr="000973DB">
        <w:rPr>
          <w:rFonts w:cs="Arial"/>
          <w:color w:val="000000"/>
          <w:lang w:val="es-ES"/>
        </w:rPr>
        <w:t>ubica</w:t>
      </w:r>
      <w:r>
        <w:rPr>
          <w:rFonts w:cs="Arial"/>
          <w:color w:val="000000"/>
          <w:lang w:val="es-ES"/>
        </w:rPr>
        <w:t>d</w:t>
      </w:r>
      <w:r w:rsidRPr="000973DB">
        <w:rPr>
          <w:rFonts w:cs="Arial"/>
          <w:color w:val="000000"/>
          <w:lang w:val="es-ES"/>
        </w:rPr>
        <w:t>os</w:t>
      </w:r>
      <w:r>
        <w:rPr>
          <w:rFonts w:cs="Arial"/>
          <w:color w:val="000000"/>
          <w:lang w:val="es-ES"/>
        </w:rPr>
        <w:t xml:space="preserve"> y des de donde se</w:t>
      </w:r>
      <w:r w:rsidR="00317239" w:rsidRPr="000973DB">
        <w:rPr>
          <w:rFonts w:cs="Arial"/>
          <w:color w:val="000000"/>
          <w:lang w:val="es-ES"/>
        </w:rPr>
        <w:t xml:space="preserve"> prestar</w:t>
      </w:r>
      <w:r>
        <w:rPr>
          <w:rFonts w:cs="Arial"/>
          <w:color w:val="000000"/>
          <w:lang w:val="es-ES"/>
        </w:rPr>
        <w:t>án los servicios asociados a éstos, as</w:t>
      </w:r>
      <w:r w:rsidR="00317239" w:rsidRPr="000973DB">
        <w:rPr>
          <w:rFonts w:cs="Arial"/>
          <w:color w:val="000000"/>
          <w:lang w:val="es-ES"/>
        </w:rPr>
        <w:t>í com</w:t>
      </w:r>
      <w:r>
        <w:rPr>
          <w:rFonts w:cs="Arial"/>
          <w:color w:val="000000"/>
          <w:lang w:val="es-ES"/>
        </w:rPr>
        <w:t>o cualquier cambio que se</w:t>
      </w:r>
      <w:r w:rsidR="00317239" w:rsidRPr="000973DB">
        <w:rPr>
          <w:rFonts w:cs="Arial"/>
          <w:color w:val="000000"/>
          <w:lang w:val="es-ES"/>
        </w:rPr>
        <w:t xml:space="preserve"> </w:t>
      </w:r>
      <w:r>
        <w:rPr>
          <w:rFonts w:cs="Arial"/>
          <w:color w:val="000000"/>
          <w:lang w:val="es-ES"/>
        </w:rPr>
        <w:t>produzca</w:t>
      </w:r>
      <w:r w:rsidR="00317239" w:rsidRPr="000973DB">
        <w:rPr>
          <w:rFonts w:cs="Arial"/>
          <w:color w:val="000000"/>
          <w:lang w:val="es-ES"/>
        </w:rPr>
        <w:t xml:space="preserve"> en </w:t>
      </w:r>
      <w:r w:rsidRPr="000973DB">
        <w:rPr>
          <w:rFonts w:cs="Arial"/>
          <w:color w:val="000000"/>
          <w:lang w:val="es-ES"/>
        </w:rPr>
        <w:t>relación</w:t>
      </w:r>
      <w:r>
        <w:rPr>
          <w:rFonts w:cs="Arial"/>
          <w:color w:val="000000"/>
          <w:lang w:val="es-ES"/>
        </w:rPr>
        <w:t xml:space="preserve"> con </w:t>
      </w:r>
      <w:r w:rsidR="00317239" w:rsidRPr="000973DB">
        <w:rPr>
          <w:rFonts w:cs="Arial"/>
          <w:color w:val="000000"/>
          <w:lang w:val="es-ES"/>
        </w:rPr>
        <w:t xml:space="preserve">esta </w:t>
      </w:r>
      <w:r w:rsidRPr="000973DB">
        <w:rPr>
          <w:rFonts w:cs="Arial"/>
          <w:color w:val="000000"/>
          <w:lang w:val="es-ES"/>
        </w:rPr>
        <w:t>información</w:t>
      </w:r>
      <w:r w:rsidR="00317239" w:rsidRPr="000973DB">
        <w:rPr>
          <w:rFonts w:cs="Arial"/>
          <w:color w:val="000000"/>
          <w:lang w:val="es-ES"/>
        </w:rPr>
        <w:t>.</w:t>
      </w:r>
    </w:p>
    <w:p w:rsidR="00317239" w:rsidRPr="000973DB" w:rsidRDefault="00317239" w:rsidP="00317239">
      <w:pPr>
        <w:pStyle w:val="Pargrafdellista"/>
        <w:autoSpaceDE w:val="0"/>
        <w:autoSpaceDN w:val="0"/>
        <w:adjustRightInd w:val="0"/>
        <w:spacing w:after="0"/>
        <w:ind w:left="284"/>
        <w:contextualSpacing w:val="0"/>
        <w:jc w:val="both"/>
        <w:rPr>
          <w:rFonts w:cs="Arial"/>
          <w:color w:val="000000"/>
          <w:lang w:val="es-ES"/>
        </w:rPr>
      </w:pPr>
    </w:p>
    <w:p w:rsidR="00317239" w:rsidRPr="000973DB"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0973DB">
        <w:rPr>
          <w:rFonts w:cs="Arial"/>
          <w:lang w:val="es-ES"/>
        </w:rPr>
        <w:t xml:space="preserve">Incorporar </w:t>
      </w:r>
      <w:r w:rsidR="007A2B4C">
        <w:rPr>
          <w:rFonts w:cs="Arial"/>
          <w:lang w:val="es-ES"/>
        </w:rPr>
        <w:t>los</w:t>
      </w:r>
      <w:r w:rsidRPr="000973DB">
        <w:rPr>
          <w:rFonts w:cs="Arial"/>
          <w:lang w:val="es-ES"/>
        </w:rPr>
        <w:t xml:space="preserve"> </w:t>
      </w:r>
      <w:r w:rsidR="007A2B4C" w:rsidRPr="000973DB">
        <w:rPr>
          <w:rFonts w:cs="Arial"/>
          <w:lang w:val="es-ES"/>
        </w:rPr>
        <w:t>tratamientos</w:t>
      </w:r>
      <w:r w:rsidRPr="000973DB">
        <w:rPr>
          <w:rFonts w:cs="Arial"/>
          <w:lang w:val="es-ES"/>
        </w:rPr>
        <w:t xml:space="preserve"> que </w:t>
      </w:r>
      <w:r w:rsidR="007A2B4C">
        <w:rPr>
          <w:rFonts w:cs="Arial"/>
          <w:lang w:val="es-ES"/>
        </w:rPr>
        <w:t>lleva a cabo</w:t>
      </w:r>
      <w:r w:rsidRPr="000973DB">
        <w:rPr>
          <w:rFonts w:cs="Arial"/>
          <w:lang w:val="es-ES"/>
        </w:rPr>
        <w:t xml:space="preserve"> en </w:t>
      </w:r>
      <w:r w:rsidR="007A2B4C" w:rsidRPr="000973DB">
        <w:rPr>
          <w:rFonts w:cs="Arial"/>
          <w:lang w:val="es-ES"/>
        </w:rPr>
        <w:t>ejecución</w:t>
      </w:r>
      <w:r w:rsidRPr="000973DB">
        <w:rPr>
          <w:rFonts w:cs="Arial"/>
          <w:lang w:val="es-ES"/>
        </w:rPr>
        <w:t xml:space="preserve"> </w:t>
      </w:r>
      <w:r w:rsidR="007A2B4C">
        <w:rPr>
          <w:rFonts w:cs="Arial"/>
          <w:lang w:val="es-ES"/>
        </w:rPr>
        <w:t>de este contrato en su registro de actividades</w:t>
      </w:r>
      <w:r w:rsidRPr="000973DB">
        <w:rPr>
          <w:rFonts w:cs="Arial"/>
          <w:lang w:val="es-ES"/>
        </w:rPr>
        <w:t xml:space="preserve"> del </w:t>
      </w:r>
      <w:r w:rsidR="007A2B4C" w:rsidRPr="000973DB">
        <w:rPr>
          <w:rFonts w:cs="Arial"/>
          <w:lang w:val="es-ES"/>
        </w:rPr>
        <w:t>tratamiento</w:t>
      </w:r>
      <w:r w:rsidRPr="000973DB">
        <w:rPr>
          <w:rFonts w:cs="Arial"/>
          <w:lang w:val="es-ES"/>
        </w:rPr>
        <w:t xml:space="preserve"> </w:t>
      </w:r>
      <w:r w:rsidR="007A2B4C" w:rsidRPr="000973DB">
        <w:rPr>
          <w:rFonts w:cs="Arial"/>
          <w:lang w:val="es-ES"/>
        </w:rPr>
        <w:t>efectuadas</w:t>
      </w:r>
      <w:r w:rsidR="007A2B4C">
        <w:rPr>
          <w:rFonts w:cs="Arial"/>
          <w:lang w:val="es-ES"/>
        </w:rPr>
        <w:t xml:space="preserve"> por cuenta</w:t>
      </w:r>
      <w:r w:rsidRPr="000973DB">
        <w:rPr>
          <w:rFonts w:cs="Arial"/>
          <w:lang w:val="es-ES"/>
        </w:rPr>
        <w:t xml:space="preserve"> d</w:t>
      </w:r>
      <w:r w:rsidR="007A2B4C">
        <w:rPr>
          <w:rFonts w:cs="Arial"/>
          <w:lang w:val="es-ES"/>
        </w:rPr>
        <w:t xml:space="preserve">e un responsable, con el contenido del artículo 30.2 del </w:t>
      </w:r>
      <w:r w:rsidRPr="000973DB">
        <w:rPr>
          <w:rFonts w:cs="Arial"/>
          <w:lang w:val="es-ES"/>
        </w:rPr>
        <w:t>RGPD.</w:t>
      </w:r>
    </w:p>
    <w:p w:rsidR="00317239" w:rsidRPr="000973DB" w:rsidRDefault="00317239" w:rsidP="00317239">
      <w:pPr>
        <w:autoSpaceDE w:val="0"/>
        <w:autoSpaceDN w:val="0"/>
        <w:adjustRightInd w:val="0"/>
        <w:spacing w:after="0"/>
        <w:jc w:val="both"/>
        <w:rPr>
          <w:rFonts w:cs="Arial"/>
          <w:color w:val="000000"/>
          <w:lang w:val="es-ES"/>
        </w:rPr>
      </w:pPr>
    </w:p>
    <w:p w:rsidR="00317239" w:rsidRPr="000973DB" w:rsidRDefault="007A2B4C" w:rsidP="00317239">
      <w:pPr>
        <w:spacing w:after="0"/>
        <w:ind w:left="284"/>
        <w:jc w:val="both"/>
        <w:rPr>
          <w:rFonts w:cs="Arial"/>
          <w:i/>
          <w:color w:val="4F81BD" w:themeColor="accent1"/>
          <w:highlight w:val="yellow"/>
          <w:lang w:val="es-ES"/>
        </w:rPr>
      </w:pPr>
      <w:r>
        <w:rPr>
          <w:rFonts w:cs="Arial"/>
          <w:i/>
          <w:color w:val="4F81BD" w:themeColor="accent1"/>
          <w:lang w:val="es-ES"/>
        </w:rPr>
        <w:t>[E</w:t>
      </w:r>
      <w:r w:rsidR="00317239" w:rsidRPr="000973DB">
        <w:rPr>
          <w:rFonts w:cs="Arial"/>
          <w:i/>
          <w:color w:val="4F81BD" w:themeColor="accent1"/>
          <w:lang w:val="es-ES"/>
        </w:rPr>
        <w:t xml:space="preserve">sta </w:t>
      </w:r>
      <w:r w:rsidRPr="000973DB">
        <w:rPr>
          <w:rFonts w:cs="Arial"/>
          <w:i/>
          <w:color w:val="4F81BD" w:themeColor="accent1"/>
          <w:lang w:val="es-ES"/>
        </w:rPr>
        <w:t>obligación</w:t>
      </w:r>
      <w:r w:rsidR="00317239" w:rsidRPr="000973DB">
        <w:rPr>
          <w:rFonts w:cs="Arial"/>
          <w:i/>
          <w:color w:val="4F81BD" w:themeColor="accent1"/>
          <w:lang w:val="es-ES"/>
        </w:rPr>
        <w:t xml:space="preserve"> no </w:t>
      </w:r>
      <w:r w:rsidRPr="000973DB">
        <w:rPr>
          <w:rFonts w:cs="Arial"/>
          <w:i/>
          <w:color w:val="4F81BD" w:themeColor="accent1"/>
          <w:lang w:val="es-ES"/>
        </w:rPr>
        <w:t>es</w:t>
      </w:r>
      <w:r>
        <w:rPr>
          <w:rFonts w:cs="Arial"/>
          <w:i/>
          <w:color w:val="4F81BD" w:themeColor="accent1"/>
          <w:lang w:val="es-ES"/>
        </w:rPr>
        <w:t xml:space="preserve"> exigible a la</w:t>
      </w:r>
      <w:r w:rsidR="00317239" w:rsidRPr="000973DB">
        <w:rPr>
          <w:rFonts w:cs="Arial"/>
          <w:i/>
          <w:color w:val="4F81BD" w:themeColor="accent1"/>
          <w:lang w:val="es-ES"/>
        </w:rPr>
        <w:t xml:space="preserve">s </w:t>
      </w:r>
      <w:r w:rsidRPr="000973DB">
        <w:rPr>
          <w:rFonts w:cs="Arial"/>
          <w:i/>
          <w:color w:val="4F81BD" w:themeColor="accent1"/>
          <w:lang w:val="es-ES"/>
        </w:rPr>
        <w:t>empresas</w:t>
      </w:r>
      <w:r>
        <w:rPr>
          <w:rFonts w:cs="Arial"/>
          <w:i/>
          <w:color w:val="4F81BD" w:themeColor="accent1"/>
          <w:lang w:val="es-ES"/>
        </w:rPr>
        <w:t xml:space="preserve"> u</w:t>
      </w:r>
      <w:r w:rsidR="00317239" w:rsidRPr="000973DB">
        <w:rPr>
          <w:rFonts w:cs="Arial"/>
          <w:i/>
          <w:color w:val="4F81BD" w:themeColor="accent1"/>
          <w:lang w:val="es-ES"/>
        </w:rPr>
        <w:t xml:space="preserve"> </w:t>
      </w:r>
      <w:r w:rsidRPr="000973DB">
        <w:rPr>
          <w:rFonts w:cs="Arial"/>
          <w:i/>
          <w:color w:val="4F81BD" w:themeColor="accent1"/>
          <w:lang w:val="es-ES"/>
        </w:rPr>
        <w:t>organizaciones</w:t>
      </w:r>
      <w:r w:rsidR="00317239" w:rsidRPr="000973DB">
        <w:rPr>
          <w:rFonts w:cs="Arial"/>
          <w:i/>
          <w:color w:val="4F81BD" w:themeColor="accent1"/>
          <w:lang w:val="es-ES"/>
        </w:rPr>
        <w:t xml:space="preserve"> que ocupen </w:t>
      </w:r>
      <w:r w:rsidRPr="000973DB">
        <w:rPr>
          <w:rFonts w:cs="Arial"/>
          <w:i/>
          <w:color w:val="4F81BD" w:themeColor="accent1"/>
          <w:lang w:val="es-ES"/>
        </w:rPr>
        <w:t>menos</w:t>
      </w:r>
      <w:r>
        <w:rPr>
          <w:rFonts w:cs="Arial"/>
          <w:i/>
          <w:color w:val="4F81BD" w:themeColor="accent1"/>
          <w:lang w:val="es-ES"/>
        </w:rPr>
        <w:t xml:space="preserve"> de 250 persones salvo que concurra alguna de las</w:t>
      </w:r>
      <w:r w:rsidR="00317239" w:rsidRPr="000973DB">
        <w:rPr>
          <w:rFonts w:cs="Arial"/>
          <w:i/>
          <w:color w:val="4F81BD" w:themeColor="accent1"/>
          <w:lang w:val="es-ES"/>
        </w:rPr>
        <w:t xml:space="preserve"> </w:t>
      </w:r>
      <w:r w:rsidRPr="000973DB">
        <w:rPr>
          <w:rFonts w:cs="Arial"/>
          <w:i/>
          <w:color w:val="4F81BD" w:themeColor="accent1"/>
          <w:lang w:val="es-ES"/>
        </w:rPr>
        <w:t>circunstancies</w:t>
      </w:r>
      <w:r>
        <w:rPr>
          <w:rFonts w:cs="Arial"/>
          <w:i/>
          <w:color w:val="4F81BD" w:themeColor="accent1"/>
          <w:lang w:val="es-ES"/>
        </w:rPr>
        <w:t xml:space="preserve"> siguiente</w:t>
      </w:r>
      <w:r w:rsidR="00317239" w:rsidRPr="000973DB">
        <w:rPr>
          <w:rFonts w:cs="Arial"/>
          <w:i/>
          <w:color w:val="4F81BD" w:themeColor="accent1"/>
          <w:lang w:val="es-ES"/>
        </w:rPr>
        <w:t>s:</w:t>
      </w:r>
      <w:r w:rsidR="00317239" w:rsidRPr="000973DB">
        <w:rPr>
          <w:rFonts w:cs="Arial"/>
          <w:i/>
          <w:color w:val="4F81BD" w:themeColor="accent1"/>
          <w:highlight w:val="yellow"/>
          <w:lang w:val="es-ES"/>
        </w:rPr>
        <w:t xml:space="preserve"> </w:t>
      </w:r>
    </w:p>
    <w:p w:rsidR="00317239" w:rsidRPr="000973DB" w:rsidRDefault="00317239" w:rsidP="00317239">
      <w:pPr>
        <w:spacing w:after="0"/>
        <w:ind w:left="284"/>
        <w:jc w:val="both"/>
        <w:rPr>
          <w:rFonts w:cs="Arial"/>
          <w:i/>
          <w:color w:val="4F81BD" w:themeColor="accent1"/>
          <w:highlight w:val="yellow"/>
          <w:lang w:val="es-ES"/>
        </w:rPr>
      </w:pPr>
    </w:p>
    <w:p w:rsidR="00317239" w:rsidRPr="000973DB" w:rsidRDefault="00317239" w:rsidP="00317239">
      <w:pPr>
        <w:pStyle w:val="Pargrafdellista"/>
        <w:numPr>
          <w:ilvl w:val="0"/>
          <w:numId w:val="14"/>
        </w:numPr>
        <w:spacing w:after="0"/>
        <w:ind w:left="993" w:hanging="426"/>
        <w:contextualSpacing w:val="0"/>
        <w:jc w:val="both"/>
        <w:rPr>
          <w:rFonts w:cs="Arial"/>
          <w:i/>
          <w:color w:val="4F81BD" w:themeColor="accent1"/>
          <w:lang w:val="es-ES"/>
        </w:rPr>
      </w:pPr>
      <w:r w:rsidRPr="000973DB">
        <w:rPr>
          <w:rFonts w:cs="Arial"/>
          <w:i/>
          <w:color w:val="4F81BD" w:themeColor="accent1"/>
          <w:lang w:val="es-ES"/>
        </w:rPr>
        <w:t xml:space="preserve">Si </w:t>
      </w:r>
      <w:r w:rsidR="007A2B4C" w:rsidRPr="000973DB">
        <w:rPr>
          <w:rFonts w:cs="Arial"/>
          <w:i/>
          <w:color w:val="4F81BD" w:themeColor="accent1"/>
          <w:lang w:val="es-ES"/>
        </w:rPr>
        <w:t>es</w:t>
      </w:r>
      <w:r w:rsidRPr="000973DB">
        <w:rPr>
          <w:rFonts w:cs="Arial"/>
          <w:i/>
          <w:color w:val="4F81BD" w:themeColor="accent1"/>
          <w:lang w:val="es-ES"/>
        </w:rPr>
        <w:t xml:space="preserve"> probable que </w:t>
      </w:r>
      <w:r w:rsidR="007A2B4C">
        <w:rPr>
          <w:rFonts w:cs="Arial"/>
          <w:i/>
          <w:color w:val="4F81BD" w:themeColor="accent1"/>
          <w:lang w:val="es-ES"/>
        </w:rPr>
        <w:t>haya un riesgo para derecho</w:t>
      </w:r>
      <w:r w:rsidRPr="000973DB">
        <w:rPr>
          <w:rFonts w:cs="Arial"/>
          <w:i/>
          <w:color w:val="4F81BD" w:themeColor="accent1"/>
          <w:lang w:val="es-ES"/>
        </w:rPr>
        <w:t xml:space="preserve">s </w:t>
      </w:r>
      <w:r w:rsidR="007A2B4C">
        <w:rPr>
          <w:rFonts w:cs="Arial"/>
          <w:i/>
          <w:color w:val="4F81BD" w:themeColor="accent1"/>
          <w:lang w:val="es-ES"/>
        </w:rPr>
        <w:t>y</w:t>
      </w:r>
      <w:r w:rsidRPr="000973DB">
        <w:rPr>
          <w:rFonts w:cs="Arial"/>
          <w:i/>
          <w:color w:val="4F81BD" w:themeColor="accent1"/>
          <w:lang w:val="es-ES"/>
        </w:rPr>
        <w:t xml:space="preserve"> </w:t>
      </w:r>
      <w:r w:rsidR="007A2B4C">
        <w:rPr>
          <w:rFonts w:cs="Arial"/>
          <w:i/>
          <w:color w:val="4F81BD" w:themeColor="accent1"/>
          <w:lang w:val="es-ES"/>
        </w:rPr>
        <w:t>libertades</w:t>
      </w:r>
      <w:r w:rsidRPr="000973DB">
        <w:rPr>
          <w:rFonts w:cs="Arial"/>
          <w:i/>
          <w:color w:val="4F81BD" w:themeColor="accent1"/>
          <w:lang w:val="es-ES"/>
        </w:rPr>
        <w:t xml:space="preserve"> de</w:t>
      </w:r>
      <w:r w:rsidR="007A2B4C">
        <w:rPr>
          <w:rFonts w:cs="Arial"/>
          <w:i/>
          <w:color w:val="4F81BD" w:themeColor="accent1"/>
          <w:lang w:val="es-ES"/>
        </w:rPr>
        <w:t xml:space="preserve"> </w:t>
      </w:r>
      <w:r w:rsidRPr="000973DB">
        <w:rPr>
          <w:rFonts w:cs="Arial"/>
          <w:i/>
          <w:color w:val="4F81BD" w:themeColor="accent1"/>
          <w:lang w:val="es-ES"/>
        </w:rPr>
        <w:t>l</w:t>
      </w:r>
      <w:r w:rsidR="007A2B4C">
        <w:rPr>
          <w:rFonts w:cs="Arial"/>
          <w:i/>
          <w:color w:val="4F81BD" w:themeColor="accent1"/>
          <w:lang w:val="es-ES"/>
        </w:rPr>
        <w:t>o</w:t>
      </w:r>
      <w:r w:rsidRPr="000973DB">
        <w:rPr>
          <w:rFonts w:cs="Arial"/>
          <w:i/>
          <w:color w:val="4F81BD" w:themeColor="accent1"/>
          <w:lang w:val="es-ES"/>
        </w:rPr>
        <w:t>s su</w:t>
      </w:r>
      <w:r w:rsidR="00652410">
        <w:rPr>
          <w:rFonts w:cs="Arial"/>
          <w:i/>
          <w:color w:val="4F81BD" w:themeColor="accent1"/>
          <w:lang w:val="es-ES"/>
        </w:rPr>
        <w:t>jeto</w:t>
      </w:r>
      <w:r w:rsidRPr="000973DB">
        <w:rPr>
          <w:rFonts w:cs="Arial"/>
          <w:i/>
          <w:color w:val="4F81BD" w:themeColor="accent1"/>
          <w:lang w:val="es-ES"/>
        </w:rPr>
        <w:t>s.</w:t>
      </w:r>
    </w:p>
    <w:p w:rsidR="00317239" w:rsidRPr="000973DB" w:rsidRDefault="00317239" w:rsidP="00317239">
      <w:pPr>
        <w:pStyle w:val="Pargrafdellista"/>
        <w:spacing w:after="0"/>
        <w:ind w:left="993"/>
        <w:contextualSpacing w:val="0"/>
        <w:jc w:val="both"/>
        <w:rPr>
          <w:rFonts w:cs="Arial"/>
          <w:i/>
          <w:color w:val="4F81BD" w:themeColor="accent1"/>
          <w:highlight w:val="yellow"/>
          <w:lang w:val="es-ES"/>
        </w:rPr>
      </w:pPr>
    </w:p>
    <w:p w:rsidR="00317239" w:rsidRPr="000973DB" w:rsidRDefault="00317239" w:rsidP="00317239">
      <w:pPr>
        <w:pStyle w:val="Pargrafdellista"/>
        <w:numPr>
          <w:ilvl w:val="0"/>
          <w:numId w:val="14"/>
        </w:numPr>
        <w:spacing w:after="0"/>
        <w:ind w:left="993" w:hanging="426"/>
        <w:contextualSpacing w:val="0"/>
        <w:jc w:val="both"/>
        <w:rPr>
          <w:rFonts w:cs="Arial"/>
          <w:i/>
          <w:color w:val="4F81BD" w:themeColor="accent1"/>
          <w:lang w:val="es-ES"/>
        </w:rPr>
      </w:pPr>
      <w:r w:rsidRPr="000973DB">
        <w:rPr>
          <w:rFonts w:cs="Arial"/>
          <w:i/>
          <w:color w:val="4F81BD" w:themeColor="accent1"/>
          <w:lang w:val="es-ES"/>
        </w:rPr>
        <w:t xml:space="preserve">Si el </w:t>
      </w:r>
      <w:r w:rsidR="00652410" w:rsidRPr="000973DB">
        <w:rPr>
          <w:rFonts w:cs="Arial"/>
          <w:i/>
          <w:color w:val="4F81BD" w:themeColor="accent1"/>
          <w:lang w:val="es-ES"/>
        </w:rPr>
        <w:t>tratamiento</w:t>
      </w:r>
      <w:r w:rsidRPr="000973DB">
        <w:rPr>
          <w:rFonts w:cs="Arial"/>
          <w:i/>
          <w:color w:val="4F81BD" w:themeColor="accent1"/>
          <w:lang w:val="es-ES"/>
        </w:rPr>
        <w:t xml:space="preserve"> no </w:t>
      </w:r>
      <w:r w:rsidR="00652410" w:rsidRPr="000973DB">
        <w:rPr>
          <w:rFonts w:cs="Arial"/>
          <w:i/>
          <w:color w:val="4F81BD" w:themeColor="accent1"/>
          <w:lang w:val="es-ES"/>
        </w:rPr>
        <w:t>es</w:t>
      </w:r>
      <w:r w:rsidRPr="000973DB">
        <w:rPr>
          <w:rFonts w:cs="Arial"/>
          <w:i/>
          <w:color w:val="4F81BD" w:themeColor="accent1"/>
          <w:lang w:val="es-ES"/>
        </w:rPr>
        <w:t xml:space="preserve"> ocasional</w:t>
      </w:r>
    </w:p>
    <w:p w:rsidR="00317239" w:rsidRPr="000973DB" w:rsidRDefault="00317239" w:rsidP="00317239">
      <w:pPr>
        <w:spacing w:after="0"/>
        <w:jc w:val="both"/>
        <w:rPr>
          <w:rFonts w:cs="Arial"/>
          <w:i/>
          <w:color w:val="4F81BD" w:themeColor="accent1"/>
          <w:highlight w:val="yellow"/>
          <w:lang w:val="es-ES"/>
        </w:rPr>
      </w:pPr>
    </w:p>
    <w:p w:rsidR="00317239" w:rsidRPr="000973DB" w:rsidRDefault="00652410" w:rsidP="00317239">
      <w:pPr>
        <w:pStyle w:val="Pargrafdellista"/>
        <w:numPr>
          <w:ilvl w:val="0"/>
          <w:numId w:val="14"/>
        </w:numPr>
        <w:spacing w:after="0"/>
        <w:ind w:left="993" w:hanging="426"/>
        <w:contextualSpacing w:val="0"/>
        <w:jc w:val="both"/>
        <w:rPr>
          <w:rFonts w:cs="Arial"/>
          <w:i/>
          <w:color w:val="4F81BD" w:themeColor="accent1"/>
          <w:lang w:val="es-ES"/>
        </w:rPr>
      </w:pPr>
      <w:r>
        <w:rPr>
          <w:rFonts w:cs="Arial"/>
          <w:i/>
          <w:color w:val="4F81BD" w:themeColor="accent1"/>
          <w:lang w:val="es-ES"/>
        </w:rPr>
        <w:t>Si incl</w:t>
      </w:r>
      <w:r w:rsidR="00317239" w:rsidRPr="000973DB">
        <w:rPr>
          <w:rFonts w:cs="Arial"/>
          <w:i/>
          <w:color w:val="4F81BD" w:themeColor="accent1"/>
          <w:lang w:val="es-ES"/>
        </w:rPr>
        <w:t>u</w:t>
      </w:r>
      <w:r>
        <w:rPr>
          <w:rFonts w:cs="Arial"/>
          <w:i/>
          <w:color w:val="4F81BD" w:themeColor="accent1"/>
          <w:lang w:val="es-ES"/>
        </w:rPr>
        <w:t>ye</w:t>
      </w:r>
      <w:r w:rsidR="00317239" w:rsidRPr="000973DB">
        <w:rPr>
          <w:rFonts w:cs="Arial"/>
          <w:i/>
          <w:color w:val="4F81BD" w:themeColor="accent1"/>
          <w:lang w:val="es-ES"/>
        </w:rPr>
        <w:t xml:space="preserve"> </w:t>
      </w:r>
      <w:r w:rsidRPr="000973DB">
        <w:rPr>
          <w:rFonts w:cs="Arial"/>
          <w:i/>
          <w:color w:val="4F81BD" w:themeColor="accent1"/>
          <w:lang w:val="es-ES"/>
        </w:rPr>
        <w:t>categorías</w:t>
      </w:r>
      <w:r w:rsidR="00317239" w:rsidRPr="000973DB">
        <w:rPr>
          <w:rFonts w:cs="Arial"/>
          <w:i/>
          <w:color w:val="4F81BD" w:themeColor="accent1"/>
          <w:lang w:val="es-ES"/>
        </w:rPr>
        <w:t xml:space="preserve"> </w:t>
      </w:r>
      <w:r w:rsidRPr="000973DB">
        <w:rPr>
          <w:rFonts w:cs="Arial"/>
          <w:i/>
          <w:color w:val="4F81BD" w:themeColor="accent1"/>
          <w:lang w:val="es-ES"/>
        </w:rPr>
        <w:t>especiales</w:t>
      </w:r>
      <w:r>
        <w:rPr>
          <w:rFonts w:cs="Arial"/>
          <w:i/>
          <w:color w:val="4F81BD" w:themeColor="accent1"/>
          <w:lang w:val="es-ES"/>
        </w:rPr>
        <w:t xml:space="preserve"> de dato</w:t>
      </w:r>
      <w:r w:rsidR="00317239" w:rsidRPr="000973DB">
        <w:rPr>
          <w:rFonts w:cs="Arial"/>
          <w:i/>
          <w:color w:val="4F81BD" w:themeColor="accent1"/>
          <w:lang w:val="es-ES"/>
        </w:rPr>
        <w:t xml:space="preserve">s (art.9 RGPD) o </w:t>
      </w:r>
      <w:r w:rsidRPr="000973DB">
        <w:rPr>
          <w:rFonts w:cs="Arial"/>
          <w:i/>
          <w:color w:val="4F81BD" w:themeColor="accent1"/>
          <w:lang w:val="es-ES"/>
        </w:rPr>
        <w:t>infracciones</w:t>
      </w:r>
      <w:r>
        <w:rPr>
          <w:rFonts w:cs="Arial"/>
          <w:i/>
          <w:color w:val="4F81BD" w:themeColor="accent1"/>
          <w:lang w:val="es-ES"/>
        </w:rPr>
        <w:t xml:space="preserve"> y</w:t>
      </w:r>
      <w:r w:rsidR="00317239" w:rsidRPr="000973DB">
        <w:rPr>
          <w:rFonts w:cs="Arial"/>
          <w:i/>
          <w:color w:val="4F81BD" w:themeColor="accent1"/>
          <w:lang w:val="es-ES"/>
        </w:rPr>
        <w:t xml:space="preserve"> </w:t>
      </w:r>
      <w:r w:rsidRPr="000973DB">
        <w:rPr>
          <w:rFonts w:cs="Arial"/>
          <w:i/>
          <w:color w:val="4F81BD" w:themeColor="accent1"/>
          <w:lang w:val="es-ES"/>
        </w:rPr>
        <w:t>condenas</w:t>
      </w:r>
      <w:r w:rsidR="00317239" w:rsidRPr="000973DB">
        <w:rPr>
          <w:rFonts w:cs="Arial"/>
          <w:i/>
          <w:color w:val="4F81BD" w:themeColor="accent1"/>
          <w:lang w:val="es-ES"/>
        </w:rPr>
        <w:t xml:space="preserve"> </w:t>
      </w:r>
      <w:r w:rsidRPr="000973DB">
        <w:rPr>
          <w:rFonts w:cs="Arial"/>
          <w:i/>
          <w:color w:val="4F81BD" w:themeColor="accent1"/>
          <w:lang w:val="es-ES"/>
        </w:rPr>
        <w:t>penales</w:t>
      </w:r>
      <w:r w:rsidR="00317239" w:rsidRPr="000973DB">
        <w:rPr>
          <w:rFonts w:cs="Arial"/>
          <w:i/>
          <w:color w:val="4F81BD" w:themeColor="accent1"/>
          <w:lang w:val="es-ES"/>
        </w:rPr>
        <w:t>.</w:t>
      </w:r>
    </w:p>
    <w:p w:rsidR="00317239" w:rsidRPr="000973DB" w:rsidRDefault="00317239" w:rsidP="00317239">
      <w:pPr>
        <w:spacing w:after="0"/>
        <w:jc w:val="both"/>
        <w:rPr>
          <w:rFonts w:cs="Arial"/>
          <w:i/>
          <w:color w:val="4F81BD" w:themeColor="accent1"/>
          <w:highlight w:val="yellow"/>
          <w:lang w:val="es-ES"/>
        </w:rPr>
      </w:pPr>
    </w:p>
    <w:p w:rsidR="00317239" w:rsidRPr="000973DB" w:rsidRDefault="00652410" w:rsidP="00317239">
      <w:pPr>
        <w:spacing w:after="0"/>
        <w:ind w:left="284"/>
        <w:jc w:val="both"/>
        <w:rPr>
          <w:rFonts w:cs="Arial"/>
          <w:i/>
          <w:color w:val="4F81BD" w:themeColor="accent1"/>
          <w:lang w:val="es-ES"/>
        </w:rPr>
      </w:pPr>
      <w:r>
        <w:rPr>
          <w:rFonts w:cs="Arial"/>
          <w:i/>
          <w:color w:val="4F81BD" w:themeColor="accent1"/>
          <w:lang w:val="es-ES"/>
        </w:rPr>
        <w:t xml:space="preserve">En </w:t>
      </w:r>
      <w:r w:rsidR="00317239" w:rsidRPr="000973DB">
        <w:rPr>
          <w:rFonts w:cs="Arial"/>
          <w:i/>
          <w:color w:val="4F81BD" w:themeColor="accent1"/>
          <w:lang w:val="es-ES"/>
        </w:rPr>
        <w:t>est</w:t>
      </w:r>
      <w:r>
        <w:rPr>
          <w:rFonts w:cs="Arial"/>
          <w:i/>
          <w:color w:val="4F81BD" w:themeColor="accent1"/>
          <w:lang w:val="es-ES"/>
        </w:rPr>
        <w:t>os casos el encargado</w:t>
      </w:r>
      <w:r w:rsidR="00317239" w:rsidRPr="000973DB">
        <w:rPr>
          <w:rFonts w:cs="Arial"/>
          <w:i/>
          <w:color w:val="4F81BD" w:themeColor="accent1"/>
          <w:lang w:val="es-ES"/>
        </w:rPr>
        <w:t xml:space="preserve"> sí </w:t>
      </w:r>
      <w:r>
        <w:rPr>
          <w:rFonts w:cs="Arial"/>
          <w:i/>
          <w:color w:val="4F81BD" w:themeColor="accent1"/>
          <w:lang w:val="es-ES"/>
        </w:rPr>
        <w:t>ha de incluir su</w:t>
      </w:r>
      <w:r w:rsidR="00317239" w:rsidRPr="000973DB">
        <w:rPr>
          <w:rFonts w:cs="Arial"/>
          <w:i/>
          <w:color w:val="4F81BD" w:themeColor="accent1"/>
          <w:lang w:val="es-ES"/>
        </w:rPr>
        <w:t xml:space="preserve"> RAT </w:t>
      </w:r>
      <w:r>
        <w:rPr>
          <w:rFonts w:cs="Arial"/>
          <w:i/>
          <w:color w:val="4F81BD" w:themeColor="accent1"/>
          <w:lang w:val="es-ES"/>
        </w:rPr>
        <w:t xml:space="preserve">a </w:t>
      </w:r>
      <w:r w:rsidR="00317239" w:rsidRPr="000973DB">
        <w:rPr>
          <w:rFonts w:cs="Arial"/>
          <w:i/>
          <w:color w:val="4F81BD" w:themeColor="accent1"/>
          <w:lang w:val="es-ES"/>
        </w:rPr>
        <w:t>est</w:t>
      </w:r>
      <w:r>
        <w:rPr>
          <w:rFonts w:cs="Arial"/>
          <w:i/>
          <w:color w:val="4F81BD" w:themeColor="accent1"/>
          <w:lang w:val="es-ES"/>
        </w:rPr>
        <w:t>o</w:t>
      </w:r>
      <w:r w:rsidR="00317239" w:rsidRPr="000973DB">
        <w:rPr>
          <w:rFonts w:cs="Arial"/>
          <w:i/>
          <w:color w:val="4F81BD" w:themeColor="accent1"/>
          <w:lang w:val="es-ES"/>
        </w:rPr>
        <w:t xml:space="preserve">s </w:t>
      </w:r>
      <w:r w:rsidRPr="000973DB">
        <w:rPr>
          <w:rFonts w:cs="Arial"/>
          <w:i/>
          <w:color w:val="4F81BD" w:themeColor="accent1"/>
          <w:lang w:val="es-ES"/>
        </w:rPr>
        <w:t>tratamientos</w:t>
      </w:r>
      <w:r w:rsidR="00317239" w:rsidRPr="000973DB">
        <w:rPr>
          <w:rFonts w:cs="Arial"/>
          <w:i/>
          <w:color w:val="4F81BD" w:themeColor="accent1"/>
          <w:lang w:val="es-ES"/>
        </w:rPr>
        <w:t>].</w:t>
      </w:r>
    </w:p>
    <w:p w:rsidR="00317239" w:rsidRPr="000973DB" w:rsidRDefault="00317239" w:rsidP="00317239">
      <w:pPr>
        <w:spacing w:after="0"/>
        <w:ind w:left="284"/>
        <w:jc w:val="both"/>
        <w:rPr>
          <w:rFonts w:cs="Arial"/>
          <w:i/>
          <w:color w:val="4F81BD" w:themeColor="accent1"/>
          <w:lang w:val="es-ES"/>
        </w:rPr>
      </w:pPr>
    </w:p>
    <w:p w:rsidR="00317239" w:rsidRPr="000973DB" w:rsidRDefault="00652410" w:rsidP="00317239">
      <w:pPr>
        <w:spacing w:after="0"/>
        <w:jc w:val="both"/>
        <w:rPr>
          <w:rFonts w:cs="Arial"/>
          <w:b/>
          <w:color w:val="000000" w:themeColor="text1"/>
          <w:lang w:val="es-ES"/>
        </w:rPr>
      </w:pPr>
      <w:r>
        <w:rPr>
          <w:rFonts w:cs="Arial"/>
          <w:b/>
          <w:color w:val="000000" w:themeColor="text1"/>
          <w:lang w:val="es-ES"/>
        </w:rPr>
        <w:t>Quinta</w:t>
      </w:r>
      <w:r w:rsidR="00317239" w:rsidRPr="000973DB">
        <w:rPr>
          <w:rFonts w:cs="Arial"/>
          <w:b/>
          <w:color w:val="000000" w:themeColor="text1"/>
          <w:lang w:val="es-ES"/>
        </w:rPr>
        <w:t>.</w:t>
      </w:r>
      <w:r>
        <w:rPr>
          <w:rFonts w:cs="Arial"/>
          <w:b/>
          <w:color w:val="000000" w:themeColor="text1"/>
          <w:lang w:val="es-ES"/>
        </w:rPr>
        <w:t xml:space="preserve"> </w:t>
      </w:r>
      <w:r w:rsidR="00317239" w:rsidRPr="000973DB">
        <w:rPr>
          <w:rFonts w:cs="Arial"/>
          <w:b/>
          <w:color w:val="000000" w:themeColor="text1"/>
          <w:lang w:val="es-ES"/>
        </w:rPr>
        <w:t xml:space="preserve">- </w:t>
      </w:r>
      <w:r w:rsidRPr="000973DB">
        <w:rPr>
          <w:rFonts w:cs="Arial"/>
          <w:b/>
          <w:color w:val="000000" w:themeColor="text1"/>
          <w:lang w:val="es-ES"/>
        </w:rPr>
        <w:t>Obligaciones</w:t>
      </w:r>
      <w:r w:rsidR="00317239" w:rsidRPr="000973DB">
        <w:rPr>
          <w:rFonts w:cs="Arial"/>
          <w:b/>
          <w:color w:val="000000" w:themeColor="text1"/>
          <w:lang w:val="es-ES"/>
        </w:rPr>
        <w:t xml:space="preserve"> del responsable de </w:t>
      </w:r>
      <w:r w:rsidRPr="000973DB">
        <w:rPr>
          <w:rFonts w:cs="Arial"/>
          <w:b/>
          <w:color w:val="000000" w:themeColor="text1"/>
          <w:lang w:val="es-ES"/>
        </w:rPr>
        <w:t>tratamiento</w:t>
      </w:r>
    </w:p>
    <w:p w:rsidR="00317239" w:rsidRPr="000973DB" w:rsidRDefault="00317239" w:rsidP="00317239">
      <w:pPr>
        <w:spacing w:after="0"/>
        <w:jc w:val="both"/>
        <w:rPr>
          <w:rFonts w:cs="Arial"/>
          <w:b/>
          <w:color w:val="000000" w:themeColor="text1"/>
          <w:lang w:val="es-ES"/>
        </w:rPr>
      </w:pPr>
    </w:p>
    <w:p w:rsidR="00317239" w:rsidRPr="000973DB" w:rsidRDefault="00317239" w:rsidP="00317239">
      <w:pPr>
        <w:spacing w:after="0"/>
        <w:jc w:val="both"/>
        <w:rPr>
          <w:rFonts w:cs="Arial"/>
          <w:lang w:val="es-ES"/>
        </w:rPr>
      </w:pPr>
      <w:r w:rsidRPr="000973DB">
        <w:rPr>
          <w:rFonts w:cs="Arial"/>
          <w:lang w:val="es-ES"/>
        </w:rPr>
        <w:t>Correspon</w:t>
      </w:r>
      <w:r w:rsidR="00652410">
        <w:rPr>
          <w:rFonts w:cs="Arial"/>
          <w:lang w:val="es-ES"/>
        </w:rPr>
        <w:t>de</w:t>
      </w:r>
      <w:r w:rsidRPr="000973DB">
        <w:rPr>
          <w:rFonts w:cs="Arial"/>
          <w:lang w:val="es-ES"/>
        </w:rPr>
        <w:t xml:space="preserve"> al responsable de </w:t>
      </w:r>
      <w:r w:rsidR="00652410" w:rsidRPr="000973DB">
        <w:rPr>
          <w:rFonts w:cs="Arial"/>
          <w:lang w:val="es-ES"/>
        </w:rPr>
        <w:t>tratamiento</w:t>
      </w:r>
      <w:r w:rsidRPr="000973DB">
        <w:rPr>
          <w:rFonts w:cs="Arial"/>
          <w:lang w:val="es-ES"/>
        </w:rPr>
        <w:t>:</w:t>
      </w:r>
    </w:p>
    <w:p w:rsidR="00317239" w:rsidRPr="000973DB" w:rsidRDefault="00317239" w:rsidP="00317239">
      <w:pPr>
        <w:spacing w:after="0"/>
        <w:jc w:val="both"/>
        <w:rPr>
          <w:rFonts w:cs="Arial"/>
          <w:lang w:val="es-ES"/>
        </w:rPr>
      </w:pPr>
    </w:p>
    <w:p w:rsidR="00317239" w:rsidRPr="000973DB" w:rsidRDefault="00652410" w:rsidP="00317239">
      <w:pPr>
        <w:numPr>
          <w:ilvl w:val="0"/>
          <w:numId w:val="6"/>
        </w:numPr>
        <w:tabs>
          <w:tab w:val="clear" w:pos="549"/>
          <w:tab w:val="num" w:pos="360"/>
        </w:tabs>
        <w:spacing w:after="0"/>
        <w:ind w:left="360"/>
        <w:jc w:val="both"/>
        <w:rPr>
          <w:rFonts w:cs="Arial"/>
          <w:lang w:val="es-ES"/>
        </w:rPr>
      </w:pPr>
      <w:r>
        <w:rPr>
          <w:rFonts w:cs="Arial"/>
          <w:lang w:val="es-ES"/>
        </w:rPr>
        <w:t>Entregar al encargado los datos</w:t>
      </w:r>
      <w:r w:rsidR="00317239" w:rsidRPr="000973DB">
        <w:rPr>
          <w:rFonts w:cs="Arial"/>
          <w:lang w:val="es-ES"/>
        </w:rPr>
        <w:t xml:space="preserve"> a les </w:t>
      </w:r>
      <w:r>
        <w:rPr>
          <w:rFonts w:cs="Arial"/>
          <w:lang w:val="es-ES"/>
        </w:rPr>
        <w:t>cuales se refiere</w:t>
      </w:r>
      <w:r w:rsidR="00317239" w:rsidRPr="000973DB">
        <w:rPr>
          <w:rFonts w:cs="Arial"/>
          <w:lang w:val="es-ES"/>
        </w:rPr>
        <w:t xml:space="preserve"> la </w:t>
      </w:r>
      <w:r w:rsidRPr="000973DB">
        <w:rPr>
          <w:rFonts w:cs="Arial"/>
          <w:lang w:val="es-ES"/>
        </w:rPr>
        <w:t>cláusula</w:t>
      </w:r>
      <w:r>
        <w:rPr>
          <w:rFonts w:cs="Arial"/>
          <w:lang w:val="es-ES"/>
        </w:rPr>
        <w:t xml:space="preserve"> segu</w:t>
      </w:r>
      <w:r w:rsidR="00317239" w:rsidRPr="000973DB">
        <w:rPr>
          <w:rFonts w:cs="Arial"/>
          <w:lang w:val="es-ES"/>
        </w:rPr>
        <w:t>n</w:t>
      </w:r>
      <w:r>
        <w:rPr>
          <w:rFonts w:cs="Arial"/>
          <w:lang w:val="es-ES"/>
        </w:rPr>
        <w:t>d</w:t>
      </w:r>
      <w:r w:rsidR="00317239" w:rsidRPr="000973DB">
        <w:rPr>
          <w:rFonts w:cs="Arial"/>
          <w:lang w:val="es-ES"/>
        </w:rPr>
        <w:t>a</w:t>
      </w:r>
      <w:r>
        <w:rPr>
          <w:rFonts w:cs="Arial"/>
          <w:lang w:val="es-ES"/>
        </w:rPr>
        <w:t xml:space="preserve"> de </w:t>
      </w:r>
      <w:r w:rsidR="00317239" w:rsidRPr="000973DB">
        <w:rPr>
          <w:rFonts w:cs="Arial"/>
          <w:lang w:val="es-ES"/>
        </w:rPr>
        <w:t>est</w:t>
      </w:r>
      <w:r>
        <w:rPr>
          <w:rFonts w:cs="Arial"/>
          <w:lang w:val="es-ES"/>
        </w:rPr>
        <w:t>e acuerdo de encargo</w:t>
      </w:r>
      <w:r w:rsidR="00317239" w:rsidRPr="000973DB">
        <w:rPr>
          <w:rFonts w:cs="Arial"/>
          <w:lang w:val="es-ES"/>
        </w:rPr>
        <w:t>.</w:t>
      </w:r>
    </w:p>
    <w:p w:rsidR="00317239" w:rsidRPr="000973DB" w:rsidRDefault="00317239" w:rsidP="00317239">
      <w:pPr>
        <w:spacing w:after="0"/>
        <w:ind w:left="360"/>
        <w:jc w:val="both"/>
        <w:rPr>
          <w:rFonts w:cs="Arial"/>
          <w:lang w:val="es-ES"/>
        </w:rPr>
      </w:pPr>
    </w:p>
    <w:p w:rsidR="00317239" w:rsidRPr="000973DB" w:rsidRDefault="00652410" w:rsidP="00317239">
      <w:pPr>
        <w:numPr>
          <w:ilvl w:val="0"/>
          <w:numId w:val="6"/>
        </w:numPr>
        <w:tabs>
          <w:tab w:val="clear" w:pos="549"/>
          <w:tab w:val="num" w:pos="360"/>
        </w:tabs>
        <w:spacing w:after="0"/>
        <w:ind w:left="360"/>
        <w:jc w:val="both"/>
        <w:rPr>
          <w:rFonts w:cs="Arial"/>
          <w:lang w:val="es-ES"/>
        </w:rPr>
      </w:pPr>
      <w:r>
        <w:rPr>
          <w:rFonts w:cs="Arial"/>
          <w:lang w:val="es-ES"/>
        </w:rPr>
        <w:t>Hace</w:t>
      </w:r>
      <w:r w:rsidR="00317239" w:rsidRPr="000973DB">
        <w:rPr>
          <w:rFonts w:cs="Arial"/>
          <w:lang w:val="es-ES"/>
        </w:rPr>
        <w:t xml:space="preserve">r una </w:t>
      </w:r>
      <w:r w:rsidRPr="000973DB">
        <w:rPr>
          <w:rFonts w:cs="Arial"/>
          <w:lang w:val="es-ES"/>
        </w:rPr>
        <w:t>evaluación</w:t>
      </w:r>
      <w:r>
        <w:rPr>
          <w:rFonts w:cs="Arial"/>
          <w:lang w:val="es-ES"/>
        </w:rPr>
        <w:t xml:space="preserve"> del impacto</w:t>
      </w:r>
      <w:r w:rsidR="00317239" w:rsidRPr="000973DB">
        <w:rPr>
          <w:rFonts w:cs="Arial"/>
          <w:lang w:val="es-ES"/>
        </w:rPr>
        <w:t xml:space="preserve"> sobre la </w:t>
      </w:r>
      <w:r w:rsidRPr="000973DB">
        <w:rPr>
          <w:rFonts w:cs="Arial"/>
          <w:lang w:val="es-ES"/>
        </w:rPr>
        <w:t>protección</w:t>
      </w:r>
      <w:r>
        <w:rPr>
          <w:rFonts w:cs="Arial"/>
          <w:lang w:val="es-ES"/>
        </w:rPr>
        <w:t xml:space="preserve"> de dato</w:t>
      </w:r>
      <w:r w:rsidR="00317239" w:rsidRPr="000973DB">
        <w:rPr>
          <w:rFonts w:cs="Arial"/>
          <w:lang w:val="es-ES"/>
        </w:rPr>
        <w:t xml:space="preserve">s </w:t>
      </w:r>
      <w:r w:rsidRPr="000973DB">
        <w:rPr>
          <w:rFonts w:cs="Arial"/>
          <w:lang w:val="es-ES"/>
        </w:rPr>
        <w:t>personales</w:t>
      </w:r>
      <w:r w:rsidR="00317239" w:rsidRPr="000973DB">
        <w:rPr>
          <w:rFonts w:cs="Arial"/>
          <w:lang w:val="es-ES"/>
        </w:rPr>
        <w:t xml:space="preserve"> de l</w:t>
      </w:r>
      <w:r>
        <w:rPr>
          <w:rFonts w:cs="Arial"/>
          <w:lang w:val="es-ES"/>
        </w:rPr>
        <w:t>a</w:t>
      </w:r>
      <w:r w:rsidR="00317239" w:rsidRPr="000973DB">
        <w:rPr>
          <w:rFonts w:cs="Arial"/>
          <w:lang w:val="es-ES"/>
        </w:rPr>
        <w:t xml:space="preserve">s </w:t>
      </w:r>
      <w:r w:rsidRPr="000973DB">
        <w:rPr>
          <w:rFonts w:cs="Arial"/>
          <w:lang w:val="es-ES"/>
        </w:rPr>
        <w:t>operaciones</w:t>
      </w:r>
      <w:r w:rsidR="00317239" w:rsidRPr="000973DB">
        <w:rPr>
          <w:rFonts w:cs="Arial"/>
          <w:lang w:val="es-ES"/>
        </w:rPr>
        <w:t xml:space="preserve"> de </w:t>
      </w:r>
      <w:r w:rsidRPr="000973DB">
        <w:rPr>
          <w:rFonts w:cs="Arial"/>
          <w:lang w:val="es-ES"/>
        </w:rPr>
        <w:t>tratamiento</w:t>
      </w:r>
      <w:r>
        <w:rPr>
          <w:rFonts w:cs="Arial"/>
          <w:lang w:val="es-ES"/>
        </w:rPr>
        <w:t xml:space="preserve"> que ha de </w:t>
      </w:r>
      <w:r w:rsidR="00317239" w:rsidRPr="000973DB">
        <w:rPr>
          <w:rFonts w:cs="Arial"/>
          <w:lang w:val="es-ES"/>
        </w:rPr>
        <w:t xml:space="preserve">efectuar </w:t>
      </w:r>
      <w:r>
        <w:rPr>
          <w:rFonts w:cs="Arial"/>
          <w:lang w:val="es-ES"/>
        </w:rPr>
        <w:t>el encargado, si fue</w:t>
      </w:r>
      <w:r w:rsidR="00317239" w:rsidRPr="000973DB">
        <w:rPr>
          <w:rFonts w:cs="Arial"/>
          <w:lang w:val="es-ES"/>
        </w:rPr>
        <w:t>s</w:t>
      </w:r>
      <w:r>
        <w:rPr>
          <w:rFonts w:cs="Arial"/>
          <w:lang w:val="es-ES"/>
        </w:rPr>
        <w:t>e preceptivo</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652410" w:rsidP="00317239">
      <w:pPr>
        <w:numPr>
          <w:ilvl w:val="0"/>
          <w:numId w:val="6"/>
        </w:numPr>
        <w:tabs>
          <w:tab w:val="clear" w:pos="549"/>
          <w:tab w:val="num" w:pos="360"/>
        </w:tabs>
        <w:spacing w:after="0"/>
        <w:ind w:left="360"/>
        <w:jc w:val="both"/>
        <w:rPr>
          <w:rFonts w:cs="Arial"/>
          <w:lang w:val="es-ES"/>
        </w:rPr>
      </w:pPr>
      <w:r>
        <w:rPr>
          <w:rFonts w:cs="Arial"/>
          <w:lang w:val="es-ES"/>
        </w:rPr>
        <w:t>Hac</w:t>
      </w:r>
      <w:r w:rsidR="00317239" w:rsidRPr="000973DB">
        <w:rPr>
          <w:rFonts w:cs="Arial"/>
          <w:lang w:val="es-ES"/>
        </w:rPr>
        <w:t>er l</w:t>
      </w:r>
      <w:r>
        <w:rPr>
          <w:rFonts w:cs="Arial"/>
          <w:lang w:val="es-ES"/>
        </w:rPr>
        <w:t>as consulta</w:t>
      </w:r>
      <w:r w:rsidR="00317239" w:rsidRPr="000973DB">
        <w:rPr>
          <w:rFonts w:cs="Arial"/>
          <w:lang w:val="es-ES"/>
        </w:rPr>
        <w:t xml:space="preserve">s </w:t>
      </w:r>
      <w:r w:rsidRPr="000973DB">
        <w:rPr>
          <w:rFonts w:cs="Arial"/>
          <w:lang w:val="es-ES"/>
        </w:rPr>
        <w:t>previas</w:t>
      </w:r>
      <w:r>
        <w:rPr>
          <w:rFonts w:cs="Arial"/>
          <w:lang w:val="es-ES"/>
        </w:rPr>
        <w:t xml:space="preserve"> que correspondan</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652410" w:rsidP="00317239">
      <w:pPr>
        <w:numPr>
          <w:ilvl w:val="0"/>
          <w:numId w:val="6"/>
        </w:numPr>
        <w:tabs>
          <w:tab w:val="clear" w:pos="549"/>
          <w:tab w:val="num" w:pos="360"/>
        </w:tabs>
        <w:spacing w:after="0"/>
        <w:ind w:left="360"/>
        <w:jc w:val="both"/>
        <w:rPr>
          <w:rFonts w:cs="Arial"/>
          <w:lang w:val="es-ES"/>
        </w:rPr>
      </w:pPr>
      <w:r>
        <w:rPr>
          <w:rFonts w:cs="Arial"/>
          <w:lang w:val="es-ES"/>
        </w:rPr>
        <w:t>Vel</w:t>
      </w:r>
      <w:r w:rsidR="00317239" w:rsidRPr="000973DB">
        <w:rPr>
          <w:rFonts w:cs="Arial"/>
          <w:lang w:val="es-ES"/>
        </w:rPr>
        <w:t xml:space="preserve">ar, </w:t>
      </w:r>
      <w:r>
        <w:rPr>
          <w:rFonts w:cs="Arial"/>
          <w:lang w:val="es-ES"/>
        </w:rPr>
        <w:t>antes y durante todo</w:t>
      </w:r>
      <w:r w:rsidR="00317239" w:rsidRPr="000973DB">
        <w:rPr>
          <w:rFonts w:cs="Arial"/>
          <w:lang w:val="es-ES"/>
        </w:rPr>
        <w:t xml:space="preserve"> el </w:t>
      </w:r>
      <w:r w:rsidRPr="000973DB">
        <w:rPr>
          <w:rFonts w:cs="Arial"/>
          <w:lang w:val="es-ES"/>
        </w:rPr>
        <w:t>tratamiento</w:t>
      </w:r>
      <w:r w:rsidR="00317239" w:rsidRPr="000973DB">
        <w:rPr>
          <w:rFonts w:cs="Arial"/>
          <w:lang w:val="es-ES"/>
        </w:rPr>
        <w:t xml:space="preserve">, </w:t>
      </w:r>
      <w:r>
        <w:rPr>
          <w:rFonts w:cs="Arial"/>
          <w:lang w:val="es-ES"/>
        </w:rPr>
        <w:t>para que</w:t>
      </w:r>
      <w:r w:rsidR="00317239" w:rsidRPr="000973DB">
        <w:rPr>
          <w:rFonts w:cs="Arial"/>
          <w:lang w:val="es-ES"/>
        </w:rPr>
        <w:t xml:space="preserve"> </w:t>
      </w:r>
      <w:r>
        <w:rPr>
          <w:rFonts w:cs="Arial"/>
          <w:lang w:val="es-ES"/>
        </w:rPr>
        <w:t>el encargado cumpla</w:t>
      </w:r>
      <w:r w:rsidR="00317239" w:rsidRPr="000973DB">
        <w:rPr>
          <w:rFonts w:cs="Arial"/>
          <w:lang w:val="es-ES"/>
        </w:rPr>
        <w:t xml:space="preserve"> la normativa en </w:t>
      </w:r>
      <w:r w:rsidRPr="000973DB">
        <w:rPr>
          <w:rFonts w:cs="Arial"/>
          <w:lang w:val="es-ES"/>
        </w:rPr>
        <w:t>materia</w:t>
      </w:r>
      <w:r w:rsidR="00317239" w:rsidRPr="000973DB">
        <w:rPr>
          <w:rFonts w:cs="Arial"/>
          <w:lang w:val="es-ES"/>
        </w:rPr>
        <w:t xml:space="preserve"> de </w:t>
      </w:r>
      <w:r w:rsidRPr="000973DB">
        <w:rPr>
          <w:rFonts w:cs="Arial"/>
          <w:lang w:val="es-ES"/>
        </w:rPr>
        <w:t>protección</w:t>
      </w:r>
      <w:r>
        <w:rPr>
          <w:rFonts w:cs="Arial"/>
          <w:lang w:val="es-ES"/>
        </w:rPr>
        <w:t xml:space="preserve"> de dato</w:t>
      </w:r>
      <w:r w:rsidR="00317239" w:rsidRPr="000973DB">
        <w:rPr>
          <w:rFonts w:cs="Arial"/>
          <w:lang w:val="es-ES"/>
        </w:rPr>
        <w:t>s.</w:t>
      </w:r>
    </w:p>
    <w:p w:rsidR="00317239" w:rsidRPr="000973DB" w:rsidRDefault="00317239" w:rsidP="00317239">
      <w:pPr>
        <w:spacing w:after="0"/>
        <w:jc w:val="both"/>
        <w:rPr>
          <w:rFonts w:cs="Arial"/>
          <w:lang w:val="es-ES"/>
        </w:rPr>
      </w:pPr>
    </w:p>
    <w:p w:rsidR="00317239" w:rsidRPr="000973DB" w:rsidRDefault="00317239" w:rsidP="00317239">
      <w:pPr>
        <w:numPr>
          <w:ilvl w:val="0"/>
          <w:numId w:val="6"/>
        </w:numPr>
        <w:tabs>
          <w:tab w:val="clear" w:pos="549"/>
          <w:tab w:val="num" w:pos="360"/>
        </w:tabs>
        <w:spacing w:after="0"/>
        <w:ind w:left="360"/>
        <w:jc w:val="both"/>
        <w:rPr>
          <w:rFonts w:cs="Arial"/>
          <w:lang w:val="es-ES"/>
        </w:rPr>
      </w:pPr>
      <w:r w:rsidRPr="000973DB">
        <w:rPr>
          <w:rFonts w:cs="Arial"/>
          <w:lang w:val="es-ES"/>
        </w:rPr>
        <w:t xml:space="preserve">Supervisar el </w:t>
      </w:r>
      <w:r w:rsidR="00652410" w:rsidRPr="000973DB">
        <w:rPr>
          <w:rFonts w:cs="Arial"/>
          <w:lang w:val="es-ES"/>
        </w:rPr>
        <w:t>tratamiento</w:t>
      </w:r>
      <w:r w:rsidRPr="000973DB">
        <w:rPr>
          <w:rFonts w:cs="Arial"/>
          <w:lang w:val="es-ES"/>
        </w:rPr>
        <w:t xml:space="preserve">, </w:t>
      </w:r>
      <w:r w:rsidR="00652410">
        <w:rPr>
          <w:rFonts w:cs="Arial"/>
          <w:lang w:val="es-ES"/>
        </w:rPr>
        <w:t xml:space="preserve">incluida la </w:t>
      </w:r>
      <w:r w:rsidR="00652410" w:rsidRPr="000973DB">
        <w:rPr>
          <w:rFonts w:cs="Arial"/>
          <w:lang w:val="es-ES"/>
        </w:rPr>
        <w:t>ejecución</w:t>
      </w:r>
      <w:r w:rsidR="00652410">
        <w:rPr>
          <w:rFonts w:cs="Arial"/>
          <w:lang w:val="es-ES"/>
        </w:rPr>
        <w:t xml:space="preserve"> de </w:t>
      </w:r>
      <w:r w:rsidR="00652410" w:rsidRPr="000973DB">
        <w:rPr>
          <w:rFonts w:cs="Arial"/>
          <w:lang w:val="es-ES"/>
        </w:rPr>
        <w:t>inspecciones</w:t>
      </w:r>
      <w:r w:rsidR="00652410">
        <w:rPr>
          <w:rFonts w:cs="Arial"/>
          <w:lang w:val="es-ES"/>
        </w:rPr>
        <w:t xml:space="preserve"> y</w:t>
      </w:r>
      <w:r w:rsidRPr="000973DB">
        <w:rPr>
          <w:rFonts w:cs="Arial"/>
          <w:lang w:val="es-ES"/>
        </w:rPr>
        <w:t xml:space="preserve"> </w:t>
      </w:r>
      <w:r w:rsidR="00652410" w:rsidRPr="000973DB">
        <w:rPr>
          <w:rFonts w:cs="Arial"/>
          <w:lang w:val="es-ES"/>
        </w:rPr>
        <w:t>auditorias</w:t>
      </w:r>
      <w:r w:rsidRPr="000973DB">
        <w:rPr>
          <w:rFonts w:cs="Arial"/>
          <w:lang w:val="es-ES"/>
        </w:rPr>
        <w:t>.</w:t>
      </w:r>
    </w:p>
    <w:p w:rsidR="00317239" w:rsidRPr="000973DB" w:rsidRDefault="00317239" w:rsidP="00317239">
      <w:pPr>
        <w:spacing w:after="0"/>
        <w:jc w:val="both"/>
        <w:rPr>
          <w:rFonts w:cs="Arial"/>
          <w:lang w:val="es-ES"/>
        </w:rPr>
      </w:pPr>
    </w:p>
    <w:p w:rsidR="00317239" w:rsidRPr="000973DB" w:rsidRDefault="00652410" w:rsidP="00317239">
      <w:pPr>
        <w:spacing w:after="0"/>
        <w:jc w:val="both"/>
        <w:rPr>
          <w:rFonts w:cs="Arial"/>
          <w:b/>
          <w:color w:val="000000" w:themeColor="text1"/>
          <w:lang w:val="es-ES"/>
        </w:rPr>
      </w:pPr>
      <w:r>
        <w:rPr>
          <w:rFonts w:cs="Arial"/>
          <w:b/>
          <w:color w:val="000000" w:themeColor="text1"/>
          <w:lang w:val="es-ES"/>
        </w:rPr>
        <w:t>Sexta</w:t>
      </w:r>
      <w:r w:rsidR="00317239" w:rsidRPr="000973DB">
        <w:rPr>
          <w:rFonts w:cs="Arial"/>
          <w:b/>
          <w:color w:val="000000" w:themeColor="text1"/>
          <w:lang w:val="es-ES"/>
        </w:rPr>
        <w:t>.</w:t>
      </w:r>
      <w:r>
        <w:rPr>
          <w:rFonts w:cs="Arial"/>
          <w:b/>
          <w:color w:val="000000" w:themeColor="text1"/>
          <w:lang w:val="es-ES"/>
        </w:rPr>
        <w:t xml:space="preserve"> - Derecho</w:t>
      </w:r>
      <w:r w:rsidR="00317239" w:rsidRPr="000973DB">
        <w:rPr>
          <w:rFonts w:cs="Arial"/>
          <w:b/>
          <w:color w:val="000000" w:themeColor="text1"/>
          <w:lang w:val="es-ES"/>
        </w:rPr>
        <w:t xml:space="preserve">s del responsable de </w:t>
      </w:r>
      <w:r w:rsidRPr="000973DB">
        <w:rPr>
          <w:rFonts w:cs="Arial"/>
          <w:b/>
          <w:color w:val="000000" w:themeColor="text1"/>
          <w:lang w:val="es-ES"/>
        </w:rPr>
        <w:t>tratamiento</w:t>
      </w:r>
      <w:r w:rsidR="00317239" w:rsidRPr="000973DB">
        <w:rPr>
          <w:rFonts w:cs="Arial"/>
          <w:b/>
          <w:color w:val="000000" w:themeColor="text1"/>
          <w:lang w:val="es-ES"/>
        </w:rPr>
        <w:t xml:space="preserve">: </w:t>
      </w:r>
    </w:p>
    <w:p w:rsidR="00317239" w:rsidRPr="000973DB" w:rsidRDefault="00317239" w:rsidP="00317239">
      <w:pPr>
        <w:spacing w:after="0"/>
        <w:jc w:val="both"/>
        <w:rPr>
          <w:rFonts w:cs="Arial"/>
          <w:b/>
          <w:color w:val="000000" w:themeColor="text1"/>
          <w:lang w:val="es-ES"/>
        </w:rPr>
      </w:pPr>
    </w:p>
    <w:p w:rsidR="00317239" w:rsidRPr="000973DB" w:rsidRDefault="00317239" w:rsidP="00317239">
      <w:pPr>
        <w:spacing w:after="0"/>
        <w:jc w:val="both"/>
        <w:rPr>
          <w:rFonts w:cs="Arial"/>
          <w:color w:val="000000" w:themeColor="text1"/>
          <w:lang w:val="es-ES"/>
        </w:rPr>
      </w:pPr>
      <w:r w:rsidRPr="000973DB">
        <w:rPr>
          <w:rFonts w:cs="Arial"/>
          <w:color w:val="000000" w:themeColor="text1"/>
          <w:lang w:val="es-ES"/>
        </w:rPr>
        <w:t>El responsable de</w:t>
      </w:r>
      <w:r w:rsidR="00371526">
        <w:rPr>
          <w:rFonts w:cs="Arial"/>
          <w:color w:val="000000" w:themeColor="text1"/>
          <w:lang w:val="es-ES"/>
        </w:rPr>
        <w:t>l</w:t>
      </w:r>
      <w:r w:rsidRPr="000973DB">
        <w:rPr>
          <w:rFonts w:cs="Arial"/>
          <w:color w:val="000000" w:themeColor="text1"/>
          <w:lang w:val="es-ES"/>
        </w:rPr>
        <w:t xml:space="preserve"> </w:t>
      </w:r>
      <w:r w:rsidR="00371526" w:rsidRPr="000973DB">
        <w:rPr>
          <w:rFonts w:cs="Arial"/>
          <w:color w:val="000000" w:themeColor="text1"/>
          <w:lang w:val="es-ES"/>
        </w:rPr>
        <w:t>tratamiento</w:t>
      </w:r>
      <w:r w:rsidRPr="000973DB">
        <w:rPr>
          <w:rFonts w:cs="Arial"/>
          <w:color w:val="000000" w:themeColor="text1"/>
          <w:lang w:val="es-ES"/>
        </w:rPr>
        <w:t xml:space="preserve"> t</w:t>
      </w:r>
      <w:r w:rsidR="00371526">
        <w:rPr>
          <w:rFonts w:cs="Arial"/>
          <w:color w:val="000000" w:themeColor="text1"/>
          <w:lang w:val="es-ES"/>
        </w:rPr>
        <w:t>iene derecho</w:t>
      </w:r>
      <w:r w:rsidRPr="000973DB">
        <w:rPr>
          <w:rFonts w:cs="Arial"/>
          <w:color w:val="000000" w:themeColor="text1"/>
          <w:lang w:val="es-ES"/>
        </w:rPr>
        <w:t xml:space="preserve"> a:</w:t>
      </w:r>
    </w:p>
    <w:p w:rsidR="00317239" w:rsidRPr="000973DB" w:rsidRDefault="00317239" w:rsidP="00317239">
      <w:pPr>
        <w:spacing w:after="0"/>
        <w:jc w:val="both"/>
        <w:rPr>
          <w:rFonts w:cs="Arial"/>
          <w:color w:val="000000" w:themeColor="text1"/>
          <w:lang w:val="es-ES"/>
        </w:rPr>
      </w:pPr>
    </w:p>
    <w:p w:rsidR="00317239" w:rsidRPr="000973DB" w:rsidRDefault="00317239" w:rsidP="00317239">
      <w:pPr>
        <w:pStyle w:val="Pargrafdellista"/>
        <w:numPr>
          <w:ilvl w:val="0"/>
          <w:numId w:val="11"/>
        </w:numPr>
        <w:spacing w:after="0"/>
        <w:contextualSpacing w:val="0"/>
        <w:jc w:val="both"/>
        <w:rPr>
          <w:rFonts w:cs="Arial"/>
          <w:lang w:val="es-ES"/>
        </w:rPr>
      </w:pPr>
      <w:r w:rsidRPr="000973DB">
        <w:rPr>
          <w:rFonts w:cs="Arial"/>
          <w:lang w:val="es-ES"/>
        </w:rPr>
        <w:lastRenderedPageBreak/>
        <w:t>Obten</w:t>
      </w:r>
      <w:r w:rsidR="00371526">
        <w:rPr>
          <w:rFonts w:cs="Arial"/>
          <w:lang w:val="es-ES"/>
        </w:rPr>
        <w:t>e</w:t>
      </w:r>
      <w:r w:rsidRPr="000973DB">
        <w:rPr>
          <w:rFonts w:cs="Arial"/>
          <w:lang w:val="es-ES"/>
        </w:rPr>
        <w:t>r de</w:t>
      </w:r>
      <w:r w:rsidR="00371526">
        <w:rPr>
          <w:rFonts w:cs="Arial"/>
          <w:lang w:val="es-ES"/>
        </w:rPr>
        <w:t>l encargado tod</w:t>
      </w:r>
      <w:r w:rsidRPr="000973DB">
        <w:rPr>
          <w:rFonts w:cs="Arial"/>
          <w:lang w:val="es-ES"/>
        </w:rPr>
        <w:t xml:space="preserve">a la </w:t>
      </w:r>
      <w:r w:rsidR="00371526" w:rsidRPr="000973DB">
        <w:rPr>
          <w:rFonts w:cs="Arial"/>
          <w:lang w:val="es-ES"/>
        </w:rPr>
        <w:t>información</w:t>
      </w:r>
      <w:r w:rsidRPr="000973DB">
        <w:rPr>
          <w:rFonts w:cs="Arial"/>
          <w:lang w:val="es-ES"/>
        </w:rPr>
        <w:t xml:space="preserve"> que </w:t>
      </w:r>
      <w:r w:rsidR="00371526" w:rsidRPr="000973DB">
        <w:rPr>
          <w:rFonts w:cs="Arial"/>
          <w:lang w:val="es-ES"/>
        </w:rPr>
        <w:t>considere</w:t>
      </w:r>
      <w:r w:rsidRPr="000973DB">
        <w:rPr>
          <w:rFonts w:cs="Arial"/>
          <w:lang w:val="es-ES"/>
        </w:rPr>
        <w:t xml:space="preserve"> </w:t>
      </w:r>
      <w:r w:rsidR="00371526" w:rsidRPr="000973DB">
        <w:rPr>
          <w:rFonts w:cs="Arial"/>
          <w:lang w:val="es-ES"/>
        </w:rPr>
        <w:t>necesaria</w:t>
      </w:r>
      <w:r w:rsidR="00371526">
        <w:rPr>
          <w:rFonts w:cs="Arial"/>
          <w:lang w:val="es-ES"/>
        </w:rPr>
        <w:t xml:space="preserve"> relativa a los datos y los</w:t>
      </w:r>
      <w:r w:rsidRPr="000973DB">
        <w:rPr>
          <w:rFonts w:cs="Arial"/>
          <w:lang w:val="es-ES"/>
        </w:rPr>
        <w:t xml:space="preserve"> </w:t>
      </w:r>
      <w:r w:rsidR="00371526" w:rsidRPr="000973DB">
        <w:rPr>
          <w:rFonts w:cs="Arial"/>
          <w:lang w:val="es-ES"/>
        </w:rPr>
        <w:t>tratamientos</w:t>
      </w:r>
      <w:r w:rsidR="00371526">
        <w:rPr>
          <w:rFonts w:cs="Arial"/>
          <w:lang w:val="es-ES"/>
        </w:rPr>
        <w:t xml:space="preserve"> que se describen en</w:t>
      </w:r>
      <w:r w:rsidRPr="000973DB">
        <w:rPr>
          <w:rFonts w:cs="Arial"/>
          <w:lang w:val="es-ES"/>
        </w:rPr>
        <w:t xml:space="preserve"> la </w:t>
      </w:r>
      <w:r w:rsidR="00371526" w:rsidRPr="000973DB">
        <w:rPr>
          <w:rFonts w:cs="Arial"/>
          <w:lang w:val="es-ES"/>
        </w:rPr>
        <w:t>cláusula</w:t>
      </w:r>
      <w:r w:rsidR="00371526">
        <w:rPr>
          <w:rFonts w:cs="Arial"/>
          <w:lang w:val="es-ES"/>
        </w:rPr>
        <w:t xml:space="preserve"> segunda</w:t>
      </w:r>
      <w:r w:rsidRPr="000973DB">
        <w:rPr>
          <w:rFonts w:cs="Arial"/>
          <w:lang w:val="es-ES"/>
        </w:rPr>
        <w:t xml:space="preserve">, </w:t>
      </w:r>
      <w:r w:rsidR="00371526">
        <w:rPr>
          <w:rFonts w:cs="Arial"/>
          <w:lang w:val="es-ES"/>
        </w:rPr>
        <w:t>para que pueda</w:t>
      </w:r>
      <w:r w:rsidRPr="000973DB">
        <w:rPr>
          <w:rFonts w:cs="Arial"/>
          <w:lang w:val="es-ES"/>
        </w:rPr>
        <w:t xml:space="preserve"> c</w:t>
      </w:r>
      <w:r w:rsidR="00371526">
        <w:rPr>
          <w:rFonts w:cs="Arial"/>
          <w:lang w:val="es-ES"/>
        </w:rPr>
        <w:t>umplir con</w:t>
      </w:r>
      <w:r w:rsidRPr="000973DB">
        <w:rPr>
          <w:rFonts w:cs="Arial"/>
          <w:lang w:val="es-ES"/>
        </w:rPr>
        <w:t xml:space="preserve"> </w:t>
      </w:r>
      <w:r w:rsidR="00371526">
        <w:rPr>
          <w:rFonts w:cs="Arial"/>
          <w:lang w:val="es-ES"/>
        </w:rPr>
        <w:t>sus</w:t>
      </w:r>
      <w:r w:rsidRPr="000973DB">
        <w:rPr>
          <w:rFonts w:cs="Arial"/>
          <w:lang w:val="es-ES"/>
        </w:rPr>
        <w:t xml:space="preserve"> </w:t>
      </w:r>
      <w:r w:rsidR="00371526" w:rsidRPr="000973DB">
        <w:rPr>
          <w:rFonts w:cs="Arial"/>
          <w:lang w:val="es-ES"/>
        </w:rPr>
        <w:t>obligaciones</w:t>
      </w:r>
      <w:r w:rsidR="00371526">
        <w:rPr>
          <w:rFonts w:cs="Arial"/>
          <w:lang w:val="es-ES"/>
        </w:rPr>
        <w:t xml:space="preserve"> como</w:t>
      </w:r>
      <w:r w:rsidRPr="000973DB">
        <w:rPr>
          <w:rFonts w:cs="Arial"/>
          <w:lang w:val="es-ES"/>
        </w:rPr>
        <w:t xml:space="preserve"> responsable.</w:t>
      </w:r>
    </w:p>
    <w:p w:rsidR="00317239" w:rsidRPr="000973DB" w:rsidRDefault="00317239" w:rsidP="00317239">
      <w:pPr>
        <w:pStyle w:val="Pargrafdellista"/>
        <w:spacing w:after="0"/>
        <w:ind w:left="360"/>
        <w:contextualSpacing w:val="0"/>
        <w:jc w:val="both"/>
        <w:rPr>
          <w:rFonts w:cs="Arial"/>
          <w:lang w:val="es-ES"/>
        </w:rPr>
      </w:pPr>
    </w:p>
    <w:p w:rsidR="00317239" w:rsidRPr="000973DB" w:rsidRDefault="00371526" w:rsidP="00317239">
      <w:pPr>
        <w:pStyle w:val="Pargrafdellista"/>
        <w:numPr>
          <w:ilvl w:val="0"/>
          <w:numId w:val="11"/>
        </w:numPr>
        <w:spacing w:after="0"/>
        <w:contextualSpacing w:val="0"/>
        <w:jc w:val="both"/>
        <w:rPr>
          <w:rFonts w:cs="Arial"/>
          <w:lang w:val="es-ES"/>
        </w:rPr>
      </w:pPr>
      <w:r w:rsidRPr="000973DB">
        <w:rPr>
          <w:rFonts w:cs="Arial"/>
          <w:lang w:val="es-ES"/>
        </w:rPr>
        <w:t>Obtener</w:t>
      </w:r>
      <w:r>
        <w:rPr>
          <w:rFonts w:cs="Arial"/>
          <w:lang w:val="es-ES"/>
        </w:rPr>
        <w:t xml:space="preserve"> la </w:t>
      </w:r>
      <w:r w:rsidRPr="000973DB">
        <w:rPr>
          <w:rFonts w:cs="Arial"/>
          <w:lang w:val="es-ES"/>
        </w:rPr>
        <w:t>asistencia</w:t>
      </w:r>
      <w:r>
        <w:rPr>
          <w:rFonts w:cs="Arial"/>
          <w:lang w:val="es-ES"/>
        </w:rPr>
        <w:t xml:space="preserve"> del encargado</w:t>
      </w:r>
      <w:r w:rsidR="00317239" w:rsidRPr="000973DB">
        <w:rPr>
          <w:rFonts w:cs="Arial"/>
          <w:lang w:val="es-ES"/>
        </w:rPr>
        <w:t xml:space="preserve"> </w:t>
      </w:r>
      <w:r>
        <w:rPr>
          <w:rFonts w:cs="Arial"/>
          <w:lang w:val="es-ES"/>
        </w:rPr>
        <w:t>para atender las peticiones e</w:t>
      </w:r>
      <w:r w:rsidR="00317239" w:rsidRPr="000973DB">
        <w:rPr>
          <w:rFonts w:cs="Arial"/>
          <w:lang w:val="es-ES"/>
        </w:rPr>
        <w:t xml:space="preserve"> </w:t>
      </w:r>
      <w:r w:rsidRPr="000973DB">
        <w:rPr>
          <w:rFonts w:cs="Arial"/>
          <w:lang w:val="es-ES"/>
        </w:rPr>
        <w:t>inspecciones</w:t>
      </w:r>
      <w:r>
        <w:rPr>
          <w:rFonts w:cs="Arial"/>
          <w:lang w:val="es-ES"/>
        </w:rPr>
        <w:t xml:space="preserve"> de cualquier autoridad de control c</w:t>
      </w:r>
      <w:r w:rsidR="00317239" w:rsidRPr="000973DB">
        <w:rPr>
          <w:rFonts w:cs="Arial"/>
          <w:lang w:val="es-ES"/>
        </w:rPr>
        <w:t>uan</w:t>
      </w:r>
      <w:r>
        <w:rPr>
          <w:rFonts w:cs="Arial"/>
          <w:lang w:val="es-ES"/>
        </w:rPr>
        <w:t>do los</w:t>
      </w:r>
      <w:r w:rsidR="00317239" w:rsidRPr="000973DB">
        <w:rPr>
          <w:rFonts w:cs="Arial"/>
          <w:lang w:val="es-ES"/>
        </w:rPr>
        <w:t xml:space="preserve"> </w:t>
      </w:r>
      <w:r w:rsidRPr="000973DB">
        <w:rPr>
          <w:rFonts w:cs="Arial"/>
          <w:lang w:val="es-ES"/>
        </w:rPr>
        <w:t>tratamientos</w:t>
      </w:r>
      <w:r>
        <w:rPr>
          <w:rFonts w:cs="Arial"/>
          <w:lang w:val="es-ES"/>
        </w:rPr>
        <w:t xml:space="preserve"> objeto</w:t>
      </w:r>
      <w:r w:rsidR="00317239" w:rsidRPr="000973DB">
        <w:rPr>
          <w:rFonts w:cs="Arial"/>
          <w:lang w:val="es-ES"/>
        </w:rPr>
        <w:t xml:space="preserve"> d</w:t>
      </w:r>
      <w:r>
        <w:rPr>
          <w:rFonts w:cs="Arial"/>
          <w:lang w:val="es-ES"/>
        </w:rPr>
        <w:t>e aquellas sean las</w:t>
      </w:r>
      <w:r w:rsidR="00317239" w:rsidRPr="000973DB">
        <w:rPr>
          <w:rFonts w:cs="Arial"/>
          <w:lang w:val="es-ES"/>
        </w:rPr>
        <w:t xml:space="preserve"> que </w:t>
      </w:r>
      <w:r>
        <w:rPr>
          <w:rFonts w:cs="Arial"/>
          <w:lang w:val="es-ES"/>
        </w:rPr>
        <w:t>realiza el encargado</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317239" w:rsidP="00317239">
      <w:pPr>
        <w:pStyle w:val="Pargrafdellista"/>
        <w:numPr>
          <w:ilvl w:val="0"/>
          <w:numId w:val="11"/>
        </w:numPr>
        <w:spacing w:after="0"/>
        <w:contextualSpacing w:val="0"/>
        <w:jc w:val="both"/>
        <w:rPr>
          <w:rFonts w:cs="Arial"/>
          <w:lang w:val="es-ES"/>
        </w:rPr>
      </w:pPr>
      <w:r w:rsidRPr="000973DB">
        <w:rPr>
          <w:rFonts w:cs="Arial"/>
          <w:lang w:val="es-ES"/>
        </w:rPr>
        <w:t xml:space="preserve">Ser </w:t>
      </w:r>
      <w:r w:rsidR="00371526">
        <w:rPr>
          <w:rFonts w:cs="Arial"/>
          <w:lang w:val="es-ES"/>
        </w:rPr>
        <w:t>compensado por el encargo por los daños y perju</w:t>
      </w:r>
      <w:r w:rsidRPr="000973DB">
        <w:rPr>
          <w:rFonts w:cs="Arial"/>
          <w:lang w:val="es-ES"/>
        </w:rPr>
        <w:t>ici</w:t>
      </w:r>
      <w:r w:rsidR="00371526">
        <w:rPr>
          <w:rFonts w:cs="Arial"/>
          <w:lang w:val="es-ES"/>
        </w:rPr>
        <w:t>os que soporte</w:t>
      </w:r>
      <w:r w:rsidRPr="000973DB">
        <w:rPr>
          <w:rFonts w:cs="Arial"/>
          <w:lang w:val="es-ES"/>
        </w:rPr>
        <w:t xml:space="preserve"> com</w:t>
      </w:r>
      <w:r w:rsidR="00371526">
        <w:rPr>
          <w:rFonts w:cs="Arial"/>
          <w:lang w:val="es-ES"/>
        </w:rPr>
        <w:t>o</w:t>
      </w:r>
      <w:r w:rsidRPr="000973DB">
        <w:rPr>
          <w:rFonts w:cs="Arial"/>
          <w:lang w:val="es-ES"/>
        </w:rPr>
        <w:t xml:space="preserve"> </w:t>
      </w:r>
      <w:r w:rsidR="00371526" w:rsidRPr="000973DB">
        <w:rPr>
          <w:rFonts w:cs="Arial"/>
          <w:lang w:val="es-ES"/>
        </w:rPr>
        <w:t>consecuencia</w:t>
      </w:r>
      <w:r w:rsidR="00371526">
        <w:rPr>
          <w:rFonts w:cs="Arial"/>
          <w:lang w:val="es-ES"/>
        </w:rPr>
        <w:t xml:space="preserve"> del </w:t>
      </w:r>
      <w:r w:rsidR="00371526" w:rsidRPr="000973DB">
        <w:rPr>
          <w:rFonts w:cs="Arial"/>
          <w:lang w:val="es-ES"/>
        </w:rPr>
        <w:t>incumplimiento</w:t>
      </w:r>
      <w:r w:rsidR="00371526">
        <w:rPr>
          <w:rFonts w:cs="Arial"/>
          <w:lang w:val="es-ES"/>
        </w:rPr>
        <w:t xml:space="preserve"> de la</w:t>
      </w:r>
      <w:r w:rsidRPr="000973DB">
        <w:rPr>
          <w:rFonts w:cs="Arial"/>
          <w:lang w:val="es-ES"/>
        </w:rPr>
        <w:t xml:space="preserve">s </w:t>
      </w:r>
      <w:r w:rsidR="00371526" w:rsidRPr="000973DB">
        <w:rPr>
          <w:rFonts w:cs="Arial"/>
          <w:lang w:val="es-ES"/>
        </w:rPr>
        <w:t>obligaciones</w:t>
      </w:r>
      <w:r w:rsidR="00371526">
        <w:rPr>
          <w:rFonts w:cs="Arial"/>
          <w:lang w:val="es-ES"/>
        </w:rPr>
        <w:t xml:space="preserve"> del encargado o de sus</w:t>
      </w:r>
      <w:r w:rsidRPr="000973DB">
        <w:rPr>
          <w:rFonts w:cs="Arial"/>
          <w:lang w:val="es-ES"/>
        </w:rPr>
        <w:t xml:space="preserve"> </w:t>
      </w:r>
      <w:r w:rsidR="00371526" w:rsidRPr="000973DB">
        <w:rPr>
          <w:rFonts w:cs="Arial"/>
          <w:lang w:val="es-ES"/>
        </w:rPr>
        <w:t>subcontratista</w:t>
      </w:r>
      <w:r w:rsidR="00371526">
        <w:rPr>
          <w:rFonts w:cs="Arial"/>
          <w:lang w:val="es-ES"/>
        </w:rPr>
        <w:t>s</w:t>
      </w:r>
      <w:r w:rsidRPr="000973DB">
        <w:rPr>
          <w:rFonts w:cs="Arial"/>
          <w:lang w:val="es-ES"/>
        </w:rPr>
        <w:t>.</w:t>
      </w:r>
    </w:p>
    <w:p w:rsidR="00317239" w:rsidRPr="000973DB" w:rsidRDefault="00317239" w:rsidP="00317239">
      <w:pPr>
        <w:spacing w:after="0"/>
        <w:jc w:val="both"/>
        <w:rPr>
          <w:rFonts w:cs="Arial"/>
          <w:lang w:val="es-ES"/>
        </w:rPr>
      </w:pPr>
    </w:p>
    <w:p w:rsidR="00317239" w:rsidRPr="000973DB" w:rsidRDefault="00371526" w:rsidP="00317239">
      <w:pPr>
        <w:spacing w:after="0"/>
        <w:jc w:val="both"/>
        <w:rPr>
          <w:rFonts w:cs="Arial"/>
          <w:b/>
          <w:lang w:val="es-ES"/>
        </w:rPr>
      </w:pPr>
      <w:r w:rsidRPr="000973DB">
        <w:rPr>
          <w:rFonts w:cs="Arial"/>
          <w:b/>
          <w:lang w:val="es-ES"/>
        </w:rPr>
        <w:t>Sé</w:t>
      </w:r>
      <w:r>
        <w:rPr>
          <w:rFonts w:cs="Arial"/>
          <w:b/>
          <w:lang w:val="es-ES"/>
        </w:rPr>
        <w:t>ptim</w:t>
      </w:r>
      <w:r w:rsidRPr="000973DB">
        <w:rPr>
          <w:rFonts w:cs="Arial"/>
          <w:b/>
          <w:lang w:val="es-ES"/>
        </w:rPr>
        <w:t>a</w:t>
      </w:r>
      <w:r w:rsidR="00317239" w:rsidRPr="000973DB">
        <w:rPr>
          <w:rFonts w:cs="Arial"/>
          <w:b/>
          <w:lang w:val="es-ES"/>
        </w:rPr>
        <w:t>.</w:t>
      </w:r>
      <w:r>
        <w:rPr>
          <w:rFonts w:cs="Arial"/>
          <w:b/>
          <w:lang w:val="es-ES"/>
        </w:rPr>
        <w:t xml:space="preserve"> </w:t>
      </w:r>
      <w:r w:rsidR="00317239" w:rsidRPr="000973DB">
        <w:rPr>
          <w:rFonts w:cs="Arial"/>
          <w:b/>
          <w:lang w:val="es-ES"/>
        </w:rPr>
        <w:t xml:space="preserve">- </w:t>
      </w:r>
      <w:r w:rsidRPr="000973DB">
        <w:rPr>
          <w:rFonts w:cs="Arial"/>
          <w:b/>
          <w:lang w:val="es-ES"/>
        </w:rPr>
        <w:t>Modificación</w:t>
      </w:r>
      <w:r w:rsidR="00317239" w:rsidRPr="000973DB">
        <w:rPr>
          <w:rFonts w:cs="Arial"/>
          <w:b/>
          <w:lang w:val="es-ES"/>
        </w:rPr>
        <w:t xml:space="preserve"> de</w:t>
      </w:r>
      <w:r>
        <w:rPr>
          <w:rFonts w:cs="Arial"/>
          <w:b/>
          <w:lang w:val="es-ES"/>
        </w:rPr>
        <w:t>l acue</w:t>
      </w:r>
      <w:r w:rsidR="00317239" w:rsidRPr="000973DB">
        <w:rPr>
          <w:rFonts w:cs="Arial"/>
          <w:b/>
          <w:lang w:val="es-ES"/>
        </w:rPr>
        <w:t>rd</w:t>
      </w:r>
      <w:r>
        <w:rPr>
          <w:rFonts w:cs="Arial"/>
          <w:b/>
          <w:lang w:val="es-ES"/>
        </w:rPr>
        <w:t>o de encargo</w:t>
      </w:r>
      <w:r w:rsidR="00317239" w:rsidRPr="000973DB">
        <w:rPr>
          <w:rFonts w:cs="Arial"/>
          <w:b/>
          <w:lang w:val="es-ES"/>
        </w:rPr>
        <w:t xml:space="preserve"> </w:t>
      </w:r>
    </w:p>
    <w:p w:rsidR="00317239" w:rsidRPr="000973DB" w:rsidRDefault="00317239" w:rsidP="00317239">
      <w:pPr>
        <w:spacing w:after="0"/>
        <w:jc w:val="both"/>
        <w:rPr>
          <w:rFonts w:cs="Arial"/>
          <w:b/>
          <w:lang w:val="es-ES"/>
        </w:rPr>
      </w:pPr>
    </w:p>
    <w:p w:rsidR="00317239" w:rsidRPr="000973DB" w:rsidRDefault="00371526" w:rsidP="00317239">
      <w:pPr>
        <w:spacing w:after="0"/>
        <w:jc w:val="both"/>
        <w:rPr>
          <w:rFonts w:cs="Arial"/>
          <w:lang w:val="es-ES"/>
        </w:rPr>
      </w:pPr>
      <w:r>
        <w:rPr>
          <w:rFonts w:cs="Arial"/>
          <w:lang w:val="es-ES"/>
        </w:rPr>
        <w:t>Este acue</w:t>
      </w:r>
      <w:r w:rsidR="00317239" w:rsidRPr="000973DB">
        <w:rPr>
          <w:rFonts w:cs="Arial"/>
          <w:lang w:val="es-ES"/>
        </w:rPr>
        <w:t>rd</w:t>
      </w:r>
      <w:r>
        <w:rPr>
          <w:rFonts w:cs="Arial"/>
          <w:lang w:val="es-ES"/>
        </w:rPr>
        <w:t>o de encargo</w:t>
      </w:r>
      <w:r w:rsidR="00317239" w:rsidRPr="000973DB">
        <w:rPr>
          <w:rFonts w:cs="Arial"/>
          <w:lang w:val="es-ES"/>
        </w:rPr>
        <w:t xml:space="preserve"> de </w:t>
      </w:r>
      <w:r w:rsidRPr="000973DB">
        <w:rPr>
          <w:rFonts w:cs="Arial"/>
          <w:lang w:val="es-ES"/>
        </w:rPr>
        <w:t>tratamiento</w:t>
      </w:r>
      <w:r>
        <w:rPr>
          <w:rFonts w:cs="Arial"/>
          <w:lang w:val="es-ES"/>
        </w:rPr>
        <w:t xml:space="preserve"> de dato</w:t>
      </w:r>
      <w:r w:rsidR="00317239" w:rsidRPr="000973DB">
        <w:rPr>
          <w:rFonts w:cs="Arial"/>
          <w:lang w:val="es-ES"/>
        </w:rPr>
        <w:t xml:space="preserve">s </w:t>
      </w:r>
      <w:r w:rsidRPr="000973DB">
        <w:rPr>
          <w:rFonts w:cs="Arial"/>
          <w:lang w:val="es-ES"/>
        </w:rPr>
        <w:t>personales</w:t>
      </w:r>
      <w:r>
        <w:rPr>
          <w:rFonts w:cs="Arial"/>
          <w:lang w:val="es-ES"/>
        </w:rPr>
        <w:t xml:space="preserve"> se</w:t>
      </w:r>
      <w:r w:rsidR="00317239" w:rsidRPr="000973DB">
        <w:rPr>
          <w:rFonts w:cs="Arial"/>
          <w:lang w:val="es-ES"/>
        </w:rPr>
        <w:t xml:space="preserve"> </w:t>
      </w:r>
      <w:r w:rsidRPr="000973DB">
        <w:rPr>
          <w:rFonts w:cs="Arial"/>
          <w:lang w:val="es-ES"/>
        </w:rPr>
        <w:t>podrá</w:t>
      </w:r>
      <w:r w:rsidR="00317239" w:rsidRPr="000973DB">
        <w:rPr>
          <w:rFonts w:cs="Arial"/>
          <w:lang w:val="es-ES"/>
        </w:rPr>
        <w:t xml:space="preserve"> modificar de manera </w:t>
      </w:r>
      <w:r w:rsidRPr="000973DB">
        <w:rPr>
          <w:rFonts w:cs="Arial"/>
          <w:lang w:val="es-ES"/>
        </w:rPr>
        <w:t>expresa</w:t>
      </w:r>
      <w:r>
        <w:rPr>
          <w:rFonts w:cs="Arial"/>
          <w:lang w:val="es-ES"/>
        </w:rPr>
        <w:t xml:space="preserve"> y</w:t>
      </w:r>
      <w:r w:rsidR="00317239" w:rsidRPr="000973DB">
        <w:rPr>
          <w:rFonts w:cs="Arial"/>
          <w:lang w:val="es-ES"/>
        </w:rPr>
        <w:t xml:space="preserve"> de </w:t>
      </w:r>
      <w:r w:rsidRPr="000973DB">
        <w:rPr>
          <w:rFonts w:cs="Arial"/>
          <w:lang w:val="es-ES"/>
        </w:rPr>
        <w:t>común</w:t>
      </w:r>
      <w:r>
        <w:rPr>
          <w:rFonts w:cs="Arial"/>
          <w:lang w:val="es-ES"/>
        </w:rPr>
        <w:t xml:space="preserve"> acue</w:t>
      </w:r>
      <w:r w:rsidR="00317239" w:rsidRPr="000973DB">
        <w:rPr>
          <w:rFonts w:cs="Arial"/>
          <w:lang w:val="es-ES"/>
        </w:rPr>
        <w:t>rd</w:t>
      </w:r>
      <w:r>
        <w:rPr>
          <w:rFonts w:cs="Arial"/>
          <w:lang w:val="es-ES"/>
        </w:rPr>
        <w:t>o entre la</w:t>
      </w:r>
      <w:r w:rsidR="00317239" w:rsidRPr="000973DB">
        <w:rPr>
          <w:rFonts w:cs="Arial"/>
          <w:lang w:val="es-ES"/>
        </w:rPr>
        <w:t xml:space="preserve">s </w:t>
      </w:r>
      <w:r w:rsidRPr="000973DB">
        <w:rPr>
          <w:rFonts w:cs="Arial"/>
          <w:lang w:val="es-ES"/>
        </w:rPr>
        <w:t>partes</w:t>
      </w:r>
      <w:r>
        <w:rPr>
          <w:rFonts w:cs="Arial"/>
          <w:lang w:val="es-ES"/>
        </w:rPr>
        <w:t>, mediante</w:t>
      </w:r>
      <w:r w:rsidR="00317239" w:rsidRPr="000973DB">
        <w:rPr>
          <w:rFonts w:cs="Arial"/>
          <w:lang w:val="es-ES"/>
        </w:rPr>
        <w:t xml:space="preserve"> la </w:t>
      </w:r>
      <w:r>
        <w:rPr>
          <w:rFonts w:cs="Arial"/>
          <w:lang w:val="es-ES"/>
        </w:rPr>
        <w:t xml:space="preserve">firma de la </w:t>
      </w:r>
      <w:r w:rsidRPr="000973DB">
        <w:rPr>
          <w:rFonts w:cs="Arial"/>
          <w:lang w:val="es-ES"/>
        </w:rPr>
        <w:t>adenda</w:t>
      </w:r>
      <w:r>
        <w:rPr>
          <w:rFonts w:cs="Arial"/>
          <w:lang w:val="es-ES"/>
        </w:rPr>
        <w:t xml:space="preserve"> correspondiente</w:t>
      </w:r>
      <w:r w:rsidR="00317239" w:rsidRPr="000973DB">
        <w:rPr>
          <w:rFonts w:cs="Arial"/>
          <w:lang w:val="es-ES"/>
        </w:rPr>
        <w:t>.</w:t>
      </w:r>
    </w:p>
    <w:p w:rsidR="00317239" w:rsidRPr="000973DB" w:rsidRDefault="00317239" w:rsidP="00317239">
      <w:pPr>
        <w:spacing w:after="0"/>
        <w:jc w:val="both"/>
        <w:rPr>
          <w:rFonts w:cs="Arial"/>
          <w:lang w:val="es-ES"/>
        </w:rPr>
      </w:pPr>
    </w:p>
    <w:p w:rsidR="00317239" w:rsidRPr="000973DB" w:rsidRDefault="00371526" w:rsidP="00317239">
      <w:pPr>
        <w:spacing w:after="0"/>
        <w:jc w:val="both"/>
        <w:rPr>
          <w:rFonts w:cs="Arial"/>
          <w:b/>
          <w:lang w:val="es-ES"/>
        </w:rPr>
      </w:pPr>
      <w:r>
        <w:rPr>
          <w:rFonts w:cs="Arial"/>
          <w:b/>
          <w:lang w:val="es-ES"/>
        </w:rPr>
        <w:t>Octava</w:t>
      </w:r>
      <w:r w:rsidR="00317239" w:rsidRPr="000973DB">
        <w:rPr>
          <w:rFonts w:cs="Arial"/>
          <w:b/>
          <w:lang w:val="es-ES"/>
        </w:rPr>
        <w:t>.</w:t>
      </w:r>
      <w:r>
        <w:rPr>
          <w:rFonts w:cs="Arial"/>
          <w:b/>
          <w:lang w:val="es-ES"/>
        </w:rPr>
        <w:t xml:space="preserve"> </w:t>
      </w:r>
      <w:r w:rsidR="00317239" w:rsidRPr="000973DB">
        <w:rPr>
          <w:rFonts w:cs="Arial"/>
          <w:b/>
          <w:lang w:val="es-ES"/>
        </w:rPr>
        <w:t xml:space="preserve">- </w:t>
      </w:r>
      <w:r w:rsidRPr="000973DB">
        <w:rPr>
          <w:rFonts w:cs="Arial"/>
          <w:b/>
          <w:lang w:val="es-ES"/>
        </w:rPr>
        <w:t>Comunicaciones</w:t>
      </w:r>
      <w:r>
        <w:rPr>
          <w:rFonts w:cs="Arial"/>
          <w:b/>
          <w:lang w:val="es-ES"/>
        </w:rPr>
        <w:t xml:space="preserve"> y</w:t>
      </w:r>
      <w:r w:rsidR="00317239" w:rsidRPr="000973DB">
        <w:rPr>
          <w:rFonts w:cs="Arial"/>
          <w:b/>
          <w:lang w:val="es-ES"/>
        </w:rPr>
        <w:t xml:space="preserve"> </w:t>
      </w:r>
      <w:r w:rsidRPr="000973DB">
        <w:rPr>
          <w:rFonts w:cs="Arial"/>
          <w:b/>
          <w:lang w:val="es-ES"/>
        </w:rPr>
        <w:t>notificaciones</w:t>
      </w:r>
    </w:p>
    <w:p w:rsidR="00317239" w:rsidRPr="000973DB" w:rsidRDefault="00317239" w:rsidP="00317239">
      <w:pPr>
        <w:spacing w:after="0"/>
        <w:jc w:val="both"/>
        <w:rPr>
          <w:rFonts w:cs="Arial"/>
          <w:b/>
          <w:lang w:val="es-ES"/>
        </w:rPr>
      </w:pPr>
    </w:p>
    <w:p w:rsidR="00317239" w:rsidRPr="000973DB" w:rsidRDefault="00371526" w:rsidP="00317239">
      <w:pPr>
        <w:pStyle w:val="Pargrafdellista"/>
        <w:numPr>
          <w:ilvl w:val="0"/>
          <w:numId w:val="17"/>
        </w:numPr>
        <w:spacing w:after="0"/>
        <w:contextualSpacing w:val="0"/>
        <w:jc w:val="both"/>
        <w:rPr>
          <w:rFonts w:cs="Arial"/>
          <w:lang w:val="es-ES"/>
        </w:rPr>
      </w:pPr>
      <w:r>
        <w:rPr>
          <w:rFonts w:cs="Arial"/>
          <w:lang w:val="es-ES"/>
        </w:rPr>
        <w:t>La</w:t>
      </w:r>
      <w:r w:rsidR="00317239" w:rsidRPr="000973DB">
        <w:rPr>
          <w:rFonts w:cs="Arial"/>
          <w:lang w:val="es-ES"/>
        </w:rPr>
        <w:t xml:space="preserve">s </w:t>
      </w:r>
      <w:r w:rsidRPr="000973DB">
        <w:rPr>
          <w:rFonts w:cs="Arial"/>
          <w:lang w:val="es-ES"/>
        </w:rPr>
        <w:t>comunicaciones</w:t>
      </w:r>
      <w:r>
        <w:rPr>
          <w:rFonts w:cs="Arial"/>
          <w:lang w:val="es-ES"/>
        </w:rPr>
        <w:t xml:space="preserve"> dirigidas</w:t>
      </w:r>
      <w:r w:rsidR="00317239" w:rsidRPr="000973DB">
        <w:rPr>
          <w:rFonts w:cs="Arial"/>
          <w:lang w:val="es-ES"/>
        </w:rPr>
        <w:t xml:space="preserve"> al responsable de</w:t>
      </w:r>
      <w:r>
        <w:rPr>
          <w:rFonts w:cs="Arial"/>
          <w:lang w:val="es-ES"/>
        </w:rPr>
        <w:t>l</w:t>
      </w:r>
      <w:r w:rsidR="00317239" w:rsidRPr="000973DB">
        <w:rPr>
          <w:rFonts w:cs="Arial"/>
          <w:lang w:val="es-ES"/>
        </w:rPr>
        <w:t xml:space="preserve"> </w:t>
      </w:r>
      <w:r w:rsidRPr="000973DB">
        <w:rPr>
          <w:rFonts w:cs="Arial"/>
          <w:lang w:val="es-ES"/>
        </w:rPr>
        <w:t>tratamiento</w:t>
      </w:r>
      <w:r w:rsidR="00317239" w:rsidRPr="000973DB">
        <w:rPr>
          <w:rFonts w:cs="Arial"/>
          <w:lang w:val="es-ES"/>
        </w:rPr>
        <w:t xml:space="preserve"> s</w:t>
      </w:r>
      <w:r>
        <w:rPr>
          <w:rFonts w:cs="Arial"/>
          <w:lang w:val="es-ES"/>
        </w:rPr>
        <w:t xml:space="preserve">e </w:t>
      </w:r>
      <w:r w:rsidRPr="000973DB">
        <w:rPr>
          <w:rFonts w:cs="Arial"/>
          <w:lang w:val="es-ES"/>
        </w:rPr>
        <w:t>enviarán</w:t>
      </w:r>
      <w:r w:rsidR="00317239" w:rsidRPr="000973DB">
        <w:rPr>
          <w:rFonts w:cs="Arial"/>
          <w:lang w:val="es-ES"/>
        </w:rPr>
        <w:t xml:space="preserve"> a:</w:t>
      </w:r>
    </w:p>
    <w:p w:rsidR="00317239" w:rsidRPr="000973DB" w:rsidRDefault="00317239" w:rsidP="00317239">
      <w:pPr>
        <w:pStyle w:val="Pargrafdellista"/>
        <w:spacing w:after="0"/>
        <w:contextualSpacing w:val="0"/>
        <w:jc w:val="both"/>
        <w:rPr>
          <w:rFonts w:cs="Arial"/>
          <w:lang w:val="es-ES"/>
        </w:rPr>
      </w:pPr>
    </w:p>
    <w:p w:rsidR="00317239" w:rsidRPr="000973DB" w:rsidRDefault="00317239" w:rsidP="00317239">
      <w:pPr>
        <w:pStyle w:val="Pargrafdellista"/>
        <w:spacing w:after="0"/>
        <w:contextualSpacing w:val="0"/>
        <w:jc w:val="both"/>
        <w:rPr>
          <w:rFonts w:cs="Arial"/>
          <w:i/>
          <w:color w:val="4F81BD" w:themeColor="accent1"/>
          <w:lang w:val="es-ES"/>
        </w:rPr>
      </w:pPr>
      <w:r w:rsidRPr="000973DB">
        <w:rPr>
          <w:rFonts w:cs="Arial"/>
          <w:i/>
          <w:color w:val="4F81BD" w:themeColor="accent1"/>
          <w:lang w:val="es-ES"/>
        </w:rPr>
        <w:t>[determinar p</w:t>
      </w:r>
      <w:r w:rsidR="00371526">
        <w:rPr>
          <w:rFonts w:cs="Arial"/>
          <w:i/>
          <w:color w:val="4F81BD" w:themeColor="accent1"/>
          <w:lang w:val="es-ES"/>
        </w:rPr>
        <w:t xml:space="preserve">or el responsable, dirección </w:t>
      </w:r>
      <w:r w:rsidRPr="000973DB">
        <w:rPr>
          <w:rFonts w:cs="Arial"/>
          <w:i/>
          <w:color w:val="4F81BD" w:themeColor="accent1"/>
          <w:lang w:val="es-ES"/>
        </w:rPr>
        <w:t xml:space="preserve">postal </w:t>
      </w:r>
      <w:r w:rsidR="00371526">
        <w:rPr>
          <w:rFonts w:cs="Arial"/>
          <w:i/>
          <w:color w:val="4F81BD" w:themeColor="accent1"/>
          <w:lang w:val="es-ES"/>
        </w:rPr>
        <w:t>y correo</w:t>
      </w:r>
      <w:r w:rsidRPr="000973DB">
        <w:rPr>
          <w:rFonts w:cs="Arial"/>
          <w:i/>
          <w:color w:val="4F81BD" w:themeColor="accent1"/>
          <w:lang w:val="es-ES"/>
        </w:rPr>
        <w:t xml:space="preserve"> </w:t>
      </w:r>
      <w:r w:rsidR="00371526" w:rsidRPr="000973DB">
        <w:rPr>
          <w:rFonts w:cs="Arial"/>
          <w:i/>
          <w:color w:val="4F81BD" w:themeColor="accent1"/>
          <w:lang w:val="es-ES"/>
        </w:rPr>
        <w:t>electrónico</w:t>
      </w:r>
      <w:r w:rsidRPr="000973DB">
        <w:rPr>
          <w:rFonts w:cs="Arial"/>
          <w:i/>
          <w:color w:val="4F81BD" w:themeColor="accent1"/>
          <w:lang w:val="es-ES"/>
        </w:rPr>
        <w:t>]</w:t>
      </w:r>
    </w:p>
    <w:p w:rsidR="00317239" w:rsidRPr="000973DB" w:rsidRDefault="00317239" w:rsidP="00317239">
      <w:pPr>
        <w:pStyle w:val="Pargrafdellista"/>
        <w:spacing w:after="0"/>
        <w:contextualSpacing w:val="0"/>
        <w:jc w:val="both"/>
        <w:rPr>
          <w:rFonts w:cs="Arial"/>
          <w:i/>
          <w:color w:val="4F81BD" w:themeColor="accent1"/>
          <w:lang w:val="es-ES"/>
        </w:rPr>
      </w:pPr>
    </w:p>
    <w:p w:rsidR="00317239" w:rsidRPr="000973DB" w:rsidRDefault="00371526" w:rsidP="00317239">
      <w:pPr>
        <w:pStyle w:val="Pargrafdellista"/>
        <w:numPr>
          <w:ilvl w:val="0"/>
          <w:numId w:val="17"/>
        </w:numPr>
        <w:spacing w:after="0"/>
        <w:contextualSpacing w:val="0"/>
        <w:jc w:val="both"/>
        <w:rPr>
          <w:rFonts w:cs="Arial"/>
          <w:lang w:val="es-ES"/>
        </w:rPr>
      </w:pPr>
      <w:r>
        <w:rPr>
          <w:rFonts w:cs="Arial"/>
          <w:lang w:val="es-ES"/>
        </w:rPr>
        <w:t>La</w:t>
      </w:r>
      <w:r w:rsidR="00317239" w:rsidRPr="000973DB">
        <w:rPr>
          <w:rFonts w:cs="Arial"/>
          <w:lang w:val="es-ES"/>
        </w:rPr>
        <w:t xml:space="preserve">s </w:t>
      </w:r>
      <w:r w:rsidRPr="000973DB">
        <w:rPr>
          <w:rFonts w:cs="Arial"/>
          <w:lang w:val="es-ES"/>
        </w:rPr>
        <w:t>comunicaciones</w:t>
      </w:r>
      <w:r w:rsidR="00317239" w:rsidRPr="000973DB">
        <w:rPr>
          <w:rFonts w:cs="Arial"/>
          <w:lang w:val="es-ES"/>
        </w:rPr>
        <w:t xml:space="preserve"> </w:t>
      </w:r>
      <w:r>
        <w:rPr>
          <w:rFonts w:cs="Arial"/>
          <w:lang w:val="es-ES"/>
        </w:rPr>
        <w:t>dirigidas al encargo</w:t>
      </w:r>
      <w:r w:rsidR="00317239" w:rsidRPr="000973DB">
        <w:rPr>
          <w:rFonts w:cs="Arial"/>
          <w:lang w:val="es-ES"/>
        </w:rPr>
        <w:t xml:space="preserve"> de </w:t>
      </w:r>
      <w:r w:rsidRPr="000973DB">
        <w:rPr>
          <w:rFonts w:cs="Arial"/>
          <w:lang w:val="es-ES"/>
        </w:rPr>
        <w:t>tratamiento</w:t>
      </w:r>
      <w:r>
        <w:rPr>
          <w:rFonts w:cs="Arial"/>
          <w:lang w:val="es-ES"/>
        </w:rPr>
        <w:t xml:space="preserve"> se </w:t>
      </w:r>
      <w:r w:rsidRPr="000973DB">
        <w:rPr>
          <w:rFonts w:cs="Arial"/>
          <w:lang w:val="es-ES"/>
        </w:rPr>
        <w:t>enviarán</w:t>
      </w:r>
      <w:r w:rsidR="00317239" w:rsidRPr="000973DB">
        <w:rPr>
          <w:rFonts w:cs="Arial"/>
          <w:lang w:val="es-ES"/>
        </w:rPr>
        <w:t xml:space="preserve"> a:</w:t>
      </w:r>
    </w:p>
    <w:p w:rsidR="00317239" w:rsidRPr="000973DB" w:rsidRDefault="00317239" w:rsidP="00317239">
      <w:pPr>
        <w:pStyle w:val="Pargrafdellista"/>
        <w:spacing w:after="0"/>
        <w:contextualSpacing w:val="0"/>
        <w:jc w:val="both"/>
        <w:rPr>
          <w:rFonts w:cs="Arial"/>
          <w:lang w:val="es-ES"/>
        </w:rPr>
      </w:pPr>
    </w:p>
    <w:p w:rsidR="00317239" w:rsidRPr="000973DB" w:rsidRDefault="00371526" w:rsidP="00317239">
      <w:pPr>
        <w:pStyle w:val="Pargrafdellista"/>
        <w:spacing w:after="0"/>
        <w:contextualSpacing w:val="0"/>
        <w:jc w:val="both"/>
        <w:rPr>
          <w:rFonts w:cs="Arial"/>
          <w:i/>
          <w:color w:val="4F81BD" w:themeColor="accent1"/>
          <w:lang w:val="es-ES"/>
        </w:rPr>
      </w:pPr>
      <w:r>
        <w:rPr>
          <w:rFonts w:cs="Arial"/>
          <w:i/>
          <w:color w:val="4F81BD" w:themeColor="accent1"/>
          <w:lang w:val="es-ES"/>
        </w:rPr>
        <w:t xml:space="preserve">[determinar por el </w:t>
      </w:r>
      <w:r w:rsidR="00317239" w:rsidRPr="000973DB">
        <w:rPr>
          <w:rFonts w:cs="Arial"/>
          <w:i/>
          <w:color w:val="4F81BD" w:themeColor="accent1"/>
          <w:lang w:val="es-ES"/>
        </w:rPr>
        <w:t>encar</w:t>
      </w:r>
      <w:r>
        <w:rPr>
          <w:rFonts w:cs="Arial"/>
          <w:i/>
          <w:color w:val="4F81BD" w:themeColor="accent1"/>
          <w:lang w:val="es-ES"/>
        </w:rPr>
        <w:t>gado</w:t>
      </w:r>
      <w:r w:rsidR="00317239" w:rsidRPr="000973DB">
        <w:rPr>
          <w:rFonts w:cs="Arial"/>
          <w:i/>
          <w:color w:val="4F81BD" w:themeColor="accent1"/>
          <w:lang w:val="es-ES"/>
        </w:rPr>
        <w:t xml:space="preserve"> </w:t>
      </w:r>
      <w:r>
        <w:rPr>
          <w:rFonts w:cs="Arial"/>
          <w:i/>
          <w:color w:val="4F81BD" w:themeColor="accent1"/>
          <w:lang w:val="es-ES"/>
        </w:rPr>
        <w:t>dirección</w:t>
      </w:r>
      <w:r w:rsidR="00317239" w:rsidRPr="000973DB">
        <w:rPr>
          <w:rFonts w:cs="Arial"/>
          <w:i/>
          <w:color w:val="4F81BD" w:themeColor="accent1"/>
          <w:lang w:val="es-ES"/>
        </w:rPr>
        <w:t xml:space="preserve"> postal </w:t>
      </w:r>
      <w:r>
        <w:rPr>
          <w:rFonts w:cs="Arial"/>
          <w:i/>
          <w:color w:val="4F81BD" w:themeColor="accent1"/>
          <w:lang w:val="es-ES"/>
        </w:rPr>
        <w:t>y</w:t>
      </w:r>
      <w:r w:rsidR="00317239" w:rsidRPr="000973DB">
        <w:rPr>
          <w:rFonts w:cs="Arial"/>
          <w:i/>
          <w:color w:val="4F81BD" w:themeColor="accent1"/>
          <w:lang w:val="es-ES"/>
        </w:rPr>
        <w:t xml:space="preserve"> corre</w:t>
      </w:r>
      <w:r>
        <w:rPr>
          <w:rFonts w:cs="Arial"/>
          <w:i/>
          <w:color w:val="4F81BD" w:themeColor="accent1"/>
          <w:lang w:val="es-ES"/>
        </w:rPr>
        <w:t>o</w:t>
      </w:r>
      <w:r w:rsidR="00317239" w:rsidRPr="000973DB">
        <w:rPr>
          <w:rFonts w:cs="Arial"/>
          <w:i/>
          <w:color w:val="4F81BD" w:themeColor="accent1"/>
          <w:lang w:val="es-ES"/>
        </w:rPr>
        <w:t xml:space="preserve"> </w:t>
      </w:r>
      <w:r w:rsidRPr="000973DB">
        <w:rPr>
          <w:rFonts w:cs="Arial"/>
          <w:i/>
          <w:color w:val="4F81BD" w:themeColor="accent1"/>
          <w:lang w:val="es-ES"/>
        </w:rPr>
        <w:t>electrónico</w:t>
      </w:r>
      <w:r w:rsidR="00317239" w:rsidRPr="000973DB">
        <w:rPr>
          <w:rFonts w:cs="Arial"/>
          <w:i/>
          <w:color w:val="4F81BD" w:themeColor="accent1"/>
          <w:lang w:val="es-ES"/>
        </w:rPr>
        <w:t>]</w:t>
      </w:r>
    </w:p>
    <w:p w:rsidR="00317239" w:rsidRPr="000973DB" w:rsidRDefault="00317239" w:rsidP="00317239">
      <w:pPr>
        <w:pStyle w:val="Pargrafdellista"/>
        <w:spacing w:after="0"/>
        <w:contextualSpacing w:val="0"/>
        <w:jc w:val="both"/>
        <w:rPr>
          <w:rFonts w:cs="Arial"/>
          <w:i/>
          <w:color w:val="4F81BD" w:themeColor="accent1"/>
          <w:lang w:val="es-ES"/>
        </w:rPr>
      </w:pPr>
    </w:p>
    <w:p w:rsidR="00317239" w:rsidRPr="000973DB" w:rsidRDefault="00371526" w:rsidP="00317239">
      <w:pPr>
        <w:pStyle w:val="Pargrafdellista"/>
        <w:numPr>
          <w:ilvl w:val="0"/>
          <w:numId w:val="17"/>
        </w:numPr>
        <w:spacing w:after="0"/>
        <w:contextualSpacing w:val="0"/>
        <w:jc w:val="both"/>
        <w:rPr>
          <w:rFonts w:cs="Arial"/>
          <w:lang w:val="es-ES"/>
        </w:rPr>
      </w:pPr>
      <w:r>
        <w:rPr>
          <w:rFonts w:cs="Arial"/>
          <w:lang w:val="es-ES"/>
        </w:rPr>
        <w:t>La</w:t>
      </w:r>
      <w:r w:rsidR="00317239" w:rsidRPr="000973DB">
        <w:rPr>
          <w:rFonts w:cs="Arial"/>
          <w:lang w:val="es-ES"/>
        </w:rPr>
        <w:t xml:space="preserve">s </w:t>
      </w:r>
      <w:r w:rsidRPr="000973DB">
        <w:rPr>
          <w:rFonts w:cs="Arial"/>
          <w:lang w:val="es-ES"/>
        </w:rPr>
        <w:t>comunicaciones</w:t>
      </w:r>
      <w:r>
        <w:rPr>
          <w:rFonts w:cs="Arial"/>
          <w:lang w:val="es-ES"/>
        </w:rPr>
        <w:t xml:space="preserve"> en los</w:t>
      </w:r>
      <w:r w:rsidR="00317239" w:rsidRPr="000973DB">
        <w:rPr>
          <w:rFonts w:cs="Arial"/>
          <w:lang w:val="es-ES"/>
        </w:rPr>
        <w:t xml:space="preserve"> casos de </w:t>
      </w:r>
      <w:r w:rsidRPr="000973DB">
        <w:rPr>
          <w:rFonts w:cs="Arial"/>
          <w:lang w:val="es-ES"/>
        </w:rPr>
        <w:t>vulneraciones</w:t>
      </w:r>
      <w:r>
        <w:rPr>
          <w:rFonts w:cs="Arial"/>
          <w:lang w:val="es-ES"/>
        </w:rPr>
        <w:t xml:space="preserve"> de seguridad</w:t>
      </w:r>
      <w:r w:rsidR="00317239" w:rsidRPr="000973DB">
        <w:rPr>
          <w:rFonts w:cs="Arial"/>
          <w:lang w:val="es-ES"/>
        </w:rPr>
        <w:t xml:space="preserve"> </w:t>
      </w:r>
      <w:r>
        <w:rPr>
          <w:rFonts w:cs="Arial"/>
          <w:lang w:val="es-ES"/>
        </w:rPr>
        <w:t>se dirigirán, con</w:t>
      </w:r>
      <w:r w:rsidR="00317239" w:rsidRPr="000973DB">
        <w:rPr>
          <w:rFonts w:cs="Arial"/>
          <w:lang w:val="es-ES"/>
        </w:rPr>
        <w:t xml:space="preserve"> </w:t>
      </w:r>
      <w:r w:rsidRPr="000973DB">
        <w:rPr>
          <w:rFonts w:cs="Arial"/>
          <w:lang w:val="es-ES"/>
        </w:rPr>
        <w:t>copia</w:t>
      </w:r>
      <w:r>
        <w:rPr>
          <w:rFonts w:cs="Arial"/>
          <w:lang w:val="es-ES"/>
        </w:rPr>
        <w:t xml:space="preserve"> al responsable funcional de que se trate, a la dirección</w:t>
      </w:r>
      <w:r w:rsidR="00317239" w:rsidRPr="000973DB">
        <w:rPr>
          <w:rFonts w:cs="Arial"/>
          <w:lang w:val="es-ES"/>
        </w:rPr>
        <w:t xml:space="preserve"> </w:t>
      </w:r>
      <w:r w:rsidRPr="000973DB">
        <w:rPr>
          <w:rFonts w:cs="Arial"/>
          <w:lang w:val="es-ES"/>
        </w:rPr>
        <w:t>electrónica</w:t>
      </w:r>
      <w:r w:rsidR="00317239" w:rsidRPr="000973DB">
        <w:rPr>
          <w:rFonts w:cs="Arial"/>
          <w:lang w:val="es-ES"/>
        </w:rPr>
        <w:t xml:space="preserve"> s</w:t>
      </w:r>
      <w:r>
        <w:rPr>
          <w:rFonts w:cs="Arial"/>
          <w:lang w:val="es-ES"/>
        </w:rPr>
        <w:t>iguiente</w:t>
      </w:r>
      <w:r w:rsidR="00317239" w:rsidRPr="000973DB">
        <w:rPr>
          <w:rFonts w:cs="Arial"/>
          <w:lang w:val="es-ES"/>
        </w:rPr>
        <w:t xml:space="preserve">: </w:t>
      </w:r>
    </w:p>
    <w:p w:rsidR="00317239" w:rsidRPr="000973DB" w:rsidRDefault="00317239" w:rsidP="00317239">
      <w:pPr>
        <w:pStyle w:val="Pargrafdellista"/>
        <w:spacing w:after="0"/>
        <w:contextualSpacing w:val="0"/>
        <w:jc w:val="both"/>
        <w:rPr>
          <w:rFonts w:cs="Arial"/>
          <w:lang w:val="es-ES"/>
        </w:rPr>
      </w:pPr>
    </w:p>
    <w:p w:rsidR="00317239" w:rsidRPr="000973DB" w:rsidRDefault="00317239" w:rsidP="00317239">
      <w:pPr>
        <w:pStyle w:val="Pargrafdellista"/>
        <w:spacing w:after="0"/>
        <w:jc w:val="both"/>
        <w:rPr>
          <w:rFonts w:cs="Arial"/>
          <w:i/>
          <w:color w:val="4F81BD" w:themeColor="accent1"/>
          <w:lang w:val="es-ES"/>
        </w:rPr>
      </w:pPr>
      <w:r w:rsidRPr="000973DB">
        <w:rPr>
          <w:rFonts w:cs="Arial"/>
          <w:i/>
          <w:color w:val="4F81BD" w:themeColor="accent1"/>
          <w:lang w:val="es-ES"/>
        </w:rPr>
        <w:t>[determinar p</w:t>
      </w:r>
      <w:r w:rsidR="00371526">
        <w:rPr>
          <w:rFonts w:cs="Arial"/>
          <w:i/>
          <w:color w:val="4F81BD" w:themeColor="accent1"/>
          <w:lang w:val="es-ES"/>
        </w:rPr>
        <w:t xml:space="preserve">or </w:t>
      </w:r>
      <w:proofErr w:type="gramStart"/>
      <w:r w:rsidR="00371526">
        <w:rPr>
          <w:rFonts w:cs="Arial"/>
          <w:i/>
          <w:color w:val="4F81BD" w:themeColor="accent1"/>
          <w:lang w:val="es-ES"/>
        </w:rPr>
        <w:t>e</w:t>
      </w:r>
      <w:r w:rsidRPr="000973DB">
        <w:rPr>
          <w:rFonts w:cs="Arial"/>
          <w:i/>
          <w:color w:val="4F81BD" w:themeColor="accent1"/>
          <w:lang w:val="es-ES"/>
        </w:rPr>
        <w:t xml:space="preserve">l responsable </w:t>
      </w:r>
      <w:r w:rsidR="00371526">
        <w:rPr>
          <w:rFonts w:cs="Arial"/>
          <w:i/>
          <w:color w:val="4F81BD" w:themeColor="accent1"/>
          <w:lang w:val="es-ES"/>
        </w:rPr>
        <w:t>dirección</w:t>
      </w:r>
      <w:r w:rsidRPr="000973DB">
        <w:rPr>
          <w:rFonts w:cs="Arial"/>
          <w:i/>
          <w:color w:val="4F81BD" w:themeColor="accent1"/>
          <w:lang w:val="es-ES"/>
        </w:rPr>
        <w:t xml:space="preserve"> </w:t>
      </w:r>
      <w:r w:rsidR="00371526">
        <w:rPr>
          <w:rFonts w:cs="Arial"/>
          <w:i/>
          <w:color w:val="4F81BD" w:themeColor="accent1"/>
          <w:lang w:val="es-ES"/>
        </w:rPr>
        <w:t>electrónica</w:t>
      </w:r>
      <w:proofErr w:type="gramEnd"/>
      <w:r w:rsidRPr="000973DB">
        <w:rPr>
          <w:rFonts w:cs="Arial"/>
          <w:i/>
          <w:color w:val="4F81BD" w:themeColor="accent1"/>
          <w:lang w:val="es-ES"/>
        </w:rPr>
        <w:t>]</w:t>
      </w:r>
    </w:p>
    <w:p w:rsidR="00317239" w:rsidRPr="000973DB" w:rsidRDefault="00317239" w:rsidP="00317239">
      <w:pPr>
        <w:pStyle w:val="Pargrafdellista"/>
        <w:spacing w:after="0"/>
        <w:jc w:val="both"/>
        <w:rPr>
          <w:rFonts w:cs="Arial"/>
          <w:b/>
          <w:color w:val="4F81BD" w:themeColor="accent1"/>
          <w:lang w:val="es-ES"/>
        </w:rPr>
      </w:pPr>
    </w:p>
    <w:p w:rsidR="00317239" w:rsidRPr="000973DB" w:rsidRDefault="007C40AA" w:rsidP="00317239">
      <w:pPr>
        <w:spacing w:after="1320"/>
        <w:jc w:val="both"/>
        <w:rPr>
          <w:rFonts w:cs="Arial"/>
          <w:lang w:val="es-ES"/>
        </w:rPr>
      </w:pPr>
      <w:r>
        <w:rPr>
          <w:rFonts w:cs="Arial"/>
          <w:lang w:val="es-ES"/>
        </w:rPr>
        <w:t>En prueba de conformidad, ambas</w:t>
      </w:r>
      <w:r w:rsidR="00317239" w:rsidRPr="000973DB">
        <w:rPr>
          <w:rFonts w:cs="Arial"/>
          <w:lang w:val="es-ES"/>
        </w:rPr>
        <w:t xml:space="preserve"> part</w:t>
      </w:r>
      <w:r>
        <w:rPr>
          <w:rFonts w:cs="Arial"/>
          <w:lang w:val="es-ES"/>
        </w:rPr>
        <w:t xml:space="preserve">es firman </w:t>
      </w:r>
      <w:r w:rsidR="00317239" w:rsidRPr="000973DB">
        <w:rPr>
          <w:rFonts w:cs="Arial"/>
          <w:lang w:val="es-ES"/>
        </w:rPr>
        <w:t>est</w:t>
      </w:r>
      <w:r>
        <w:rPr>
          <w:rFonts w:cs="Arial"/>
          <w:lang w:val="es-ES"/>
        </w:rPr>
        <w:t>e acue</w:t>
      </w:r>
      <w:r w:rsidR="00317239" w:rsidRPr="000973DB">
        <w:rPr>
          <w:rFonts w:cs="Arial"/>
          <w:lang w:val="es-ES"/>
        </w:rPr>
        <w:t>rd</w:t>
      </w:r>
      <w:r>
        <w:rPr>
          <w:rFonts w:cs="Arial"/>
          <w:lang w:val="es-ES"/>
        </w:rPr>
        <w:t>o de encargo</w:t>
      </w:r>
      <w:r w:rsidR="00317239" w:rsidRPr="000973DB">
        <w:rPr>
          <w:rFonts w:cs="Arial"/>
          <w:lang w:val="es-E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3987"/>
      </w:tblGrid>
      <w:tr w:rsidR="00317239" w:rsidRPr="000973DB" w:rsidTr="00845010">
        <w:tc>
          <w:tcPr>
            <w:tcW w:w="4928" w:type="dxa"/>
            <w:tcBorders>
              <w:top w:val="nil"/>
              <w:left w:val="nil"/>
              <w:bottom w:val="nil"/>
              <w:right w:val="nil"/>
            </w:tcBorders>
            <w:shd w:val="clear" w:color="auto" w:fill="auto"/>
          </w:tcPr>
          <w:p w:rsidR="00317239" w:rsidRPr="000973DB" w:rsidRDefault="00317239" w:rsidP="00845010">
            <w:pPr>
              <w:jc w:val="both"/>
              <w:rPr>
                <w:rFonts w:cs="Arial"/>
                <w:b/>
                <w:i/>
                <w:lang w:val="es-ES"/>
              </w:rPr>
            </w:pPr>
            <w:r w:rsidRPr="000973DB">
              <w:rPr>
                <w:rFonts w:cs="Arial"/>
                <w:b/>
                <w:i/>
                <w:color w:val="4F81BD" w:themeColor="accent1"/>
                <w:lang w:val="es-ES"/>
              </w:rPr>
              <w:t>[nom</w:t>
            </w:r>
            <w:r w:rsidR="007C40AA">
              <w:rPr>
                <w:rFonts w:cs="Arial"/>
                <w:b/>
                <w:i/>
                <w:color w:val="4F81BD" w:themeColor="accent1"/>
                <w:lang w:val="es-ES"/>
              </w:rPr>
              <w:t>bre y apellidos</w:t>
            </w:r>
            <w:r w:rsidRPr="000973DB">
              <w:rPr>
                <w:rFonts w:cs="Arial"/>
                <w:b/>
                <w:i/>
                <w:color w:val="4F81BD" w:themeColor="accent1"/>
                <w:lang w:val="es-ES"/>
              </w:rPr>
              <w:t xml:space="preserve">] </w:t>
            </w:r>
          </w:p>
        </w:tc>
        <w:tc>
          <w:tcPr>
            <w:tcW w:w="4322" w:type="dxa"/>
            <w:tcBorders>
              <w:top w:val="nil"/>
              <w:left w:val="nil"/>
              <w:bottom w:val="nil"/>
              <w:right w:val="nil"/>
            </w:tcBorders>
            <w:shd w:val="clear" w:color="auto" w:fill="auto"/>
          </w:tcPr>
          <w:p w:rsidR="00317239" w:rsidRPr="000973DB" w:rsidRDefault="00317239" w:rsidP="007C40AA">
            <w:pPr>
              <w:jc w:val="both"/>
              <w:rPr>
                <w:rFonts w:cs="Arial"/>
                <w:b/>
                <w:i/>
                <w:lang w:val="es-ES"/>
              </w:rPr>
            </w:pPr>
            <w:r w:rsidRPr="000973DB">
              <w:rPr>
                <w:rFonts w:cs="Arial"/>
                <w:b/>
                <w:i/>
                <w:color w:val="4F81BD" w:themeColor="accent1"/>
                <w:lang w:val="es-ES"/>
              </w:rPr>
              <w:t>[nom</w:t>
            </w:r>
            <w:r w:rsidR="007C40AA">
              <w:rPr>
                <w:rFonts w:cs="Arial"/>
                <w:b/>
                <w:i/>
                <w:color w:val="4F81BD" w:themeColor="accent1"/>
                <w:lang w:val="es-ES"/>
              </w:rPr>
              <w:t>bre y</w:t>
            </w:r>
            <w:r w:rsidRPr="000973DB">
              <w:rPr>
                <w:rFonts w:cs="Arial"/>
                <w:b/>
                <w:i/>
                <w:color w:val="4F81BD" w:themeColor="accent1"/>
                <w:lang w:val="es-ES"/>
              </w:rPr>
              <w:t xml:space="preserve"> </w:t>
            </w:r>
            <w:r w:rsidR="007C40AA">
              <w:rPr>
                <w:rFonts w:cs="Arial"/>
                <w:b/>
                <w:i/>
                <w:color w:val="4F81BD" w:themeColor="accent1"/>
                <w:lang w:val="es-ES"/>
              </w:rPr>
              <w:t>apellidos</w:t>
            </w:r>
            <w:r w:rsidRPr="000973DB">
              <w:rPr>
                <w:rFonts w:cs="Arial"/>
                <w:b/>
                <w:i/>
                <w:color w:val="4F81BD" w:themeColor="accent1"/>
                <w:lang w:val="es-ES"/>
              </w:rPr>
              <w:t>]</w:t>
            </w:r>
          </w:p>
        </w:tc>
      </w:tr>
      <w:tr w:rsidR="00317239" w:rsidRPr="000973DB" w:rsidTr="00845010">
        <w:tc>
          <w:tcPr>
            <w:tcW w:w="4928" w:type="dxa"/>
            <w:tcBorders>
              <w:top w:val="nil"/>
              <w:left w:val="nil"/>
              <w:bottom w:val="nil"/>
              <w:right w:val="nil"/>
            </w:tcBorders>
            <w:shd w:val="clear" w:color="auto" w:fill="auto"/>
          </w:tcPr>
          <w:p w:rsidR="00317239" w:rsidRPr="000973DB" w:rsidRDefault="007C40AA" w:rsidP="00845010">
            <w:pPr>
              <w:jc w:val="both"/>
              <w:rPr>
                <w:rFonts w:cs="Arial"/>
                <w:lang w:val="es-ES"/>
              </w:rPr>
            </w:pPr>
            <w:r w:rsidRPr="000973DB">
              <w:rPr>
                <w:rFonts w:cs="Arial"/>
                <w:lang w:val="es-ES"/>
              </w:rPr>
              <w:t>Representante</w:t>
            </w:r>
            <w:r w:rsidR="00317239" w:rsidRPr="000973DB">
              <w:rPr>
                <w:rFonts w:cs="Arial"/>
                <w:lang w:val="es-ES"/>
              </w:rPr>
              <w:t xml:space="preserve"> del responsable</w:t>
            </w:r>
          </w:p>
        </w:tc>
        <w:tc>
          <w:tcPr>
            <w:tcW w:w="4322" w:type="dxa"/>
            <w:tcBorders>
              <w:top w:val="nil"/>
              <w:left w:val="nil"/>
              <w:bottom w:val="nil"/>
              <w:right w:val="nil"/>
            </w:tcBorders>
            <w:shd w:val="clear" w:color="auto" w:fill="auto"/>
          </w:tcPr>
          <w:p w:rsidR="00317239" w:rsidRPr="000973DB" w:rsidRDefault="007C40AA" w:rsidP="00845010">
            <w:pPr>
              <w:jc w:val="both"/>
              <w:rPr>
                <w:rFonts w:cs="Arial"/>
                <w:lang w:val="es-ES"/>
              </w:rPr>
            </w:pPr>
            <w:r w:rsidRPr="000973DB">
              <w:rPr>
                <w:rFonts w:cs="Arial"/>
                <w:lang w:val="es-ES"/>
              </w:rPr>
              <w:t>Representante</w:t>
            </w:r>
            <w:r>
              <w:rPr>
                <w:rFonts w:cs="Arial"/>
                <w:lang w:val="es-ES"/>
              </w:rPr>
              <w:t xml:space="preserve"> del encargo</w:t>
            </w:r>
          </w:p>
        </w:tc>
      </w:tr>
      <w:tr w:rsidR="00317239" w:rsidRPr="000973DB" w:rsidTr="00845010">
        <w:tc>
          <w:tcPr>
            <w:tcW w:w="4928" w:type="dxa"/>
            <w:tcBorders>
              <w:top w:val="nil"/>
              <w:left w:val="nil"/>
              <w:bottom w:val="nil"/>
              <w:right w:val="nil"/>
            </w:tcBorders>
            <w:shd w:val="clear" w:color="auto" w:fill="auto"/>
          </w:tcPr>
          <w:p w:rsidR="00317239" w:rsidRPr="000973DB" w:rsidRDefault="00317239" w:rsidP="00845010">
            <w:pPr>
              <w:jc w:val="both"/>
              <w:rPr>
                <w:rFonts w:cs="Arial"/>
                <w:lang w:val="es-ES"/>
              </w:rPr>
            </w:pPr>
          </w:p>
        </w:tc>
        <w:tc>
          <w:tcPr>
            <w:tcW w:w="4322" w:type="dxa"/>
            <w:tcBorders>
              <w:top w:val="nil"/>
              <w:left w:val="nil"/>
              <w:bottom w:val="nil"/>
              <w:right w:val="nil"/>
            </w:tcBorders>
            <w:shd w:val="clear" w:color="auto" w:fill="auto"/>
          </w:tcPr>
          <w:p w:rsidR="00317239" w:rsidRPr="000973DB" w:rsidRDefault="00317239" w:rsidP="00845010">
            <w:pPr>
              <w:jc w:val="both"/>
              <w:rPr>
                <w:rFonts w:cs="Arial"/>
                <w:lang w:val="es-ES"/>
              </w:rPr>
            </w:pPr>
          </w:p>
        </w:tc>
      </w:tr>
    </w:tbl>
    <w:p w:rsidR="005334C6" w:rsidRPr="000973DB" w:rsidRDefault="005334C6">
      <w:pPr>
        <w:rPr>
          <w:rFonts w:cs="Arial"/>
          <w:sz w:val="20"/>
          <w:szCs w:val="20"/>
          <w:lang w:val="es-ES"/>
        </w:rPr>
      </w:pPr>
    </w:p>
    <w:sectPr w:rsidR="005334C6" w:rsidRPr="000973DB" w:rsidSect="00CE36A4">
      <w:headerReference w:type="even" r:id="rId11"/>
      <w:headerReference w:type="default" r:id="rId12"/>
      <w:footerReference w:type="even" r:id="rId13"/>
      <w:footerReference w:type="default" r:id="rId14"/>
      <w:headerReference w:type="first" r:id="rId15"/>
      <w:footerReference w:type="first" r:id="rId16"/>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12" w:rsidRDefault="00BF2612" w:rsidP="00F454D8">
      <w:pPr>
        <w:spacing w:after="0" w:line="240" w:lineRule="auto"/>
      </w:pPr>
      <w:r>
        <w:separator/>
      </w:r>
    </w:p>
  </w:endnote>
  <w:endnote w:type="continuationSeparator" w:id="0">
    <w:p w:rsidR="00BF2612" w:rsidRDefault="00BF261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DC7" w:rsidRDefault="00C34DC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DC7" w:rsidRDefault="00C34DC7" w:rsidP="00C34DC7">
    <w:pPr>
      <w:pStyle w:val="Peu"/>
      <w:rPr>
        <w:rFonts w:asciiTheme="minorHAnsi" w:eastAsiaTheme="minorHAnsi" w:hAnsiTheme="minorHAnsi" w:cstheme="minorBidi"/>
      </w:rPr>
    </w:pPr>
    <w:r>
      <w:rPr>
        <w:noProof/>
      </w:rPr>
      <w:drawing>
        <wp:inline distT="0" distB="0" distL="0" distR="0" wp14:anchorId="367C188C" wp14:editId="51C67D43">
          <wp:extent cx="1247775" cy="329274"/>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2904" cy="330627"/>
                  </a:xfrm>
                  <a:prstGeom prst="rect">
                    <a:avLst/>
                  </a:prstGeom>
                  <a:noFill/>
                  <a:ln>
                    <a:noFill/>
                  </a:ln>
                </pic:spPr>
              </pic:pic>
            </a:graphicData>
          </a:graphic>
        </wp:inline>
      </w:drawing>
    </w:r>
    <w:r>
      <w:t xml:space="preserve"> </w:t>
    </w:r>
    <w:r>
      <w:rPr>
        <w:noProof/>
      </w:rPr>
      <w:drawing>
        <wp:inline distT="0" distB="0" distL="0" distR="0" wp14:anchorId="46C05B57" wp14:editId="5C7CF6F0">
          <wp:extent cx="1343025" cy="327567"/>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0097" cy="329292"/>
                  </a:xfrm>
                  <a:prstGeom prst="rect">
                    <a:avLst/>
                  </a:prstGeom>
                  <a:noFill/>
                  <a:ln>
                    <a:noFill/>
                  </a:ln>
                </pic:spPr>
              </pic:pic>
            </a:graphicData>
          </a:graphic>
        </wp:inline>
      </w:drawing>
    </w:r>
    <w:r>
      <w:t xml:space="preserve"> </w:t>
    </w:r>
    <w:r>
      <w:rPr>
        <w:noProof/>
      </w:rPr>
      <w:drawing>
        <wp:inline distT="0" distB="0" distL="0" distR="0" wp14:anchorId="411A4954" wp14:editId="287BE3D3">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rPr>
      <w:drawing>
        <wp:inline distT="0" distB="0" distL="0" distR="0" wp14:anchorId="33DFD3FE" wp14:editId="2CD495E9">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BF2612" w:rsidRDefault="00BF2612">
    <w:pPr>
      <w:pStyle w:val="Peu"/>
    </w:pPr>
    <w:bookmarkStart w:id="3" w:name="_GoBack"/>
    <w:bookmarkEnd w:id="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DC7" w:rsidRDefault="00C34DC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12" w:rsidRDefault="00BF2612" w:rsidP="00F454D8">
      <w:pPr>
        <w:spacing w:after="0" w:line="240" w:lineRule="auto"/>
      </w:pPr>
      <w:r>
        <w:separator/>
      </w:r>
    </w:p>
  </w:footnote>
  <w:footnote w:type="continuationSeparator" w:id="0">
    <w:p w:rsidR="00BF2612" w:rsidRDefault="00BF261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DC7" w:rsidRDefault="00C34DC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612" w:rsidRDefault="00C34DC7" w:rsidP="00C34DC7">
    <w:pPr>
      <w:pStyle w:val="Capalera"/>
      <w:jc w:val="right"/>
    </w:pPr>
    <w:ins w:id="2" w:author="Gomez Rodriguez, David" w:date="2025-09-18T10:18:00Z">
      <w:r w:rsidRPr="004F7A31">
        <w:rPr>
          <w:b/>
          <w:noProof/>
        </w:rPr>
        <w:drawing>
          <wp:inline distT="0" distB="0" distL="0" distR="0" wp14:anchorId="20FCFCD1" wp14:editId="247BA8B5">
            <wp:extent cx="1743075" cy="704850"/>
            <wp:effectExtent l="0" t="0" r="952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704850"/>
                    </a:xfrm>
                    <a:prstGeom prst="rect">
                      <a:avLst/>
                    </a:prstGeom>
                    <a:noFill/>
                    <a:ln>
                      <a:noFill/>
                    </a:ln>
                  </pic:spPr>
                </pic:pic>
              </a:graphicData>
            </a:graphic>
          </wp:inline>
        </w:drawing>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DC7" w:rsidRDefault="00C34DC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ez Rodriguez, David">
    <w15:presenceInfo w15:providerId="None" w15:userId="Gomez Rodriguez, 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973DB"/>
    <w:rsid w:val="000A42C9"/>
    <w:rsid w:val="000C3669"/>
    <w:rsid w:val="000E7859"/>
    <w:rsid w:val="0010129A"/>
    <w:rsid w:val="001150FE"/>
    <w:rsid w:val="00125122"/>
    <w:rsid w:val="0016725E"/>
    <w:rsid w:val="0018232D"/>
    <w:rsid w:val="00192A80"/>
    <w:rsid w:val="001E6EE9"/>
    <w:rsid w:val="001F2DFC"/>
    <w:rsid w:val="002258BD"/>
    <w:rsid w:val="00227795"/>
    <w:rsid w:val="00241350"/>
    <w:rsid w:val="00247B10"/>
    <w:rsid w:val="002965A7"/>
    <w:rsid w:val="002D46E7"/>
    <w:rsid w:val="00312C38"/>
    <w:rsid w:val="00317239"/>
    <w:rsid w:val="00371526"/>
    <w:rsid w:val="0037780A"/>
    <w:rsid w:val="003A7F46"/>
    <w:rsid w:val="00436473"/>
    <w:rsid w:val="0046181C"/>
    <w:rsid w:val="00466EB7"/>
    <w:rsid w:val="00475BC3"/>
    <w:rsid w:val="00487A4C"/>
    <w:rsid w:val="004A3E86"/>
    <w:rsid w:val="004D453B"/>
    <w:rsid w:val="004F2F2E"/>
    <w:rsid w:val="00525478"/>
    <w:rsid w:val="00526168"/>
    <w:rsid w:val="005334C6"/>
    <w:rsid w:val="005505E3"/>
    <w:rsid w:val="005562FC"/>
    <w:rsid w:val="005860E6"/>
    <w:rsid w:val="00586F07"/>
    <w:rsid w:val="006348BD"/>
    <w:rsid w:val="00644832"/>
    <w:rsid w:val="00652410"/>
    <w:rsid w:val="0066712C"/>
    <w:rsid w:val="0069106F"/>
    <w:rsid w:val="006A1D4F"/>
    <w:rsid w:val="006B4CAB"/>
    <w:rsid w:val="006B5A9D"/>
    <w:rsid w:val="006F24F9"/>
    <w:rsid w:val="007A2B4C"/>
    <w:rsid w:val="007C40AA"/>
    <w:rsid w:val="007D4DE8"/>
    <w:rsid w:val="007D7384"/>
    <w:rsid w:val="00815478"/>
    <w:rsid w:val="00845010"/>
    <w:rsid w:val="008651FD"/>
    <w:rsid w:val="008B395B"/>
    <w:rsid w:val="008C411B"/>
    <w:rsid w:val="00900292"/>
    <w:rsid w:val="00926F7A"/>
    <w:rsid w:val="00973C45"/>
    <w:rsid w:val="009F667B"/>
    <w:rsid w:val="00A12C7F"/>
    <w:rsid w:val="00A6384B"/>
    <w:rsid w:val="00A7317C"/>
    <w:rsid w:val="00A94692"/>
    <w:rsid w:val="00AB1F05"/>
    <w:rsid w:val="00AB4975"/>
    <w:rsid w:val="00AF5050"/>
    <w:rsid w:val="00B35043"/>
    <w:rsid w:val="00BE673C"/>
    <w:rsid w:val="00BF2612"/>
    <w:rsid w:val="00C10920"/>
    <w:rsid w:val="00C20D6A"/>
    <w:rsid w:val="00C34DC7"/>
    <w:rsid w:val="00C94EA1"/>
    <w:rsid w:val="00CA7AD1"/>
    <w:rsid w:val="00CB5187"/>
    <w:rsid w:val="00CE36A4"/>
    <w:rsid w:val="00D023C8"/>
    <w:rsid w:val="00D1253A"/>
    <w:rsid w:val="00D149BD"/>
    <w:rsid w:val="00D14B73"/>
    <w:rsid w:val="00D213F9"/>
    <w:rsid w:val="00DC3786"/>
    <w:rsid w:val="00DC7C70"/>
    <w:rsid w:val="00DE75F5"/>
    <w:rsid w:val="00E556F8"/>
    <w:rsid w:val="00E903FE"/>
    <w:rsid w:val="00EC4559"/>
    <w:rsid w:val="00EE500F"/>
    <w:rsid w:val="00F454D8"/>
    <w:rsid w:val="00F57049"/>
    <w:rsid w:val="00F702B1"/>
    <w:rsid w:val="00F95C3C"/>
    <w:rsid w:val="00FB008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03E5DF"/>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 w:id="142515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1C9A9-ED45-45F2-ABC5-96C1129C1511}">
  <ds:schemaRef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term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3.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7AECEE1-985D-4AA6-ADBC-0A1C0F03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3093</Words>
  <Characters>17636</Characters>
  <Application>Microsoft Office Word</Application>
  <DocSecurity>0</DocSecurity>
  <Lines>146</Lines>
  <Paragraphs>41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2018-12-18T08:58:00Z</cp:lastPrinted>
  <dcterms:created xsi:type="dcterms:W3CDTF">2025-09-26T07:16:00Z</dcterms:created>
  <dcterms:modified xsi:type="dcterms:W3CDTF">2025-09-26T09:19:00Z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